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1BB56A" w14:textId="171AAF91" w:rsidR="00AE25B6" w:rsidRPr="00154018" w:rsidRDefault="00AE25B6" w:rsidP="002A4C84">
      <w:pPr>
        <w:spacing w:after="250" w:line="240" w:lineRule="auto"/>
        <w:ind w:left="0" w:firstLine="0"/>
        <w:jc w:val="right"/>
        <w:rPr>
          <w:b/>
          <w:color w:val="auto"/>
          <w:sz w:val="24"/>
          <w:szCs w:val="24"/>
        </w:rPr>
      </w:pPr>
    </w:p>
    <w:p w14:paraId="7E55073D" w14:textId="69990A85" w:rsidR="00AE25B6" w:rsidRPr="00154018" w:rsidRDefault="00AE25B6" w:rsidP="00AE25B6">
      <w:pPr>
        <w:spacing w:after="250" w:line="240" w:lineRule="auto"/>
        <w:ind w:left="0" w:firstLine="0"/>
        <w:rPr>
          <w:b/>
          <w:color w:val="auto"/>
          <w:sz w:val="24"/>
          <w:szCs w:val="24"/>
        </w:rPr>
      </w:pPr>
    </w:p>
    <w:p w14:paraId="22682203" w14:textId="77777777" w:rsidR="00AE25B6" w:rsidRPr="00154018" w:rsidRDefault="00AE25B6" w:rsidP="002A4C84">
      <w:pPr>
        <w:spacing w:after="250" w:line="240" w:lineRule="auto"/>
        <w:ind w:left="0" w:firstLine="0"/>
        <w:rPr>
          <w:b/>
          <w:color w:val="auto"/>
          <w:sz w:val="24"/>
          <w:szCs w:val="24"/>
        </w:rPr>
      </w:pPr>
    </w:p>
    <w:p w14:paraId="4DBB3EA2" w14:textId="77777777" w:rsidR="00AE25B6" w:rsidRPr="00154018" w:rsidRDefault="00AE25B6">
      <w:pPr>
        <w:spacing w:after="250" w:line="240" w:lineRule="auto"/>
        <w:ind w:left="0" w:firstLine="0"/>
        <w:jc w:val="right"/>
        <w:rPr>
          <w:b/>
          <w:color w:val="auto"/>
          <w:sz w:val="24"/>
          <w:szCs w:val="24"/>
        </w:rPr>
      </w:pPr>
    </w:p>
    <w:p w14:paraId="00B2BA1A" w14:textId="3CD467CD" w:rsidR="00717306" w:rsidRPr="00154018" w:rsidRDefault="002A4C84" w:rsidP="00154018">
      <w:pPr>
        <w:spacing w:after="250" w:line="240" w:lineRule="auto"/>
        <w:ind w:left="0" w:firstLine="0"/>
        <w:rPr>
          <w:color w:val="auto"/>
          <w:sz w:val="24"/>
          <w:szCs w:val="24"/>
        </w:rPr>
      </w:pPr>
      <w:ins w:id="0" w:author="hp" w:date="2022-11-16T00:01:00Z">
        <w:r w:rsidRPr="00154018">
          <w:rPr>
            <w:b/>
            <w:color w:val="auto"/>
            <w:sz w:val="24"/>
            <w:szCs w:val="24"/>
          </w:rPr>
          <w:t>Statutory Instrument ….</w:t>
        </w:r>
      </w:ins>
      <w:ins w:id="1" w:author="hp" w:date="2022-11-16T00:02:00Z">
        <w:r w:rsidRPr="00154018">
          <w:rPr>
            <w:b/>
            <w:color w:val="auto"/>
            <w:sz w:val="24"/>
            <w:szCs w:val="24"/>
          </w:rPr>
          <w:t xml:space="preserve">         2022</w:t>
        </w:r>
      </w:ins>
      <w:ins w:id="2" w:author="hp" w:date="2022-11-16T00:01:00Z">
        <w:r w:rsidRPr="00154018">
          <w:rPr>
            <w:b/>
            <w:color w:val="auto"/>
            <w:sz w:val="24"/>
            <w:szCs w:val="24"/>
          </w:rPr>
          <w:t xml:space="preserve"> </w:t>
        </w:r>
      </w:ins>
      <w:ins w:id="3" w:author="hp" w:date="2022-11-16T00:02:00Z">
        <w:r w:rsidRPr="00154018">
          <w:rPr>
            <w:b/>
            <w:color w:val="auto"/>
            <w:sz w:val="24"/>
            <w:szCs w:val="24"/>
          </w:rPr>
          <w:t xml:space="preserve"> </w:t>
        </w:r>
      </w:ins>
      <w:r w:rsidR="00A54C6D" w:rsidRPr="00154018">
        <w:rPr>
          <w:b/>
          <w:color w:val="auto"/>
          <w:sz w:val="24"/>
          <w:szCs w:val="24"/>
        </w:rPr>
        <w:t xml:space="preserve"> [CAP. 29:13</w:t>
      </w:r>
      <w:r w:rsidR="00F35793" w:rsidRPr="00154018">
        <w:rPr>
          <w:b/>
          <w:color w:val="auto"/>
          <w:sz w:val="24"/>
          <w:szCs w:val="24"/>
        </w:rPr>
        <w:t xml:space="preserve"> </w:t>
      </w:r>
    </w:p>
    <w:p w14:paraId="639A3ACE" w14:textId="17DC9DA0" w:rsidR="00717306" w:rsidRPr="00154018" w:rsidRDefault="00F35793" w:rsidP="00A54C6D">
      <w:pPr>
        <w:spacing w:after="255" w:line="240" w:lineRule="auto"/>
        <w:ind w:left="0" w:firstLine="0"/>
        <w:jc w:val="center"/>
        <w:rPr>
          <w:color w:val="auto"/>
          <w:sz w:val="24"/>
          <w:szCs w:val="24"/>
        </w:rPr>
      </w:pPr>
      <w:r w:rsidRPr="00154018">
        <w:rPr>
          <w:color w:val="auto"/>
          <w:sz w:val="24"/>
          <w:szCs w:val="24"/>
        </w:rPr>
        <w:t xml:space="preserve"> </w:t>
      </w:r>
      <w:r w:rsidR="00892D46" w:rsidRPr="00154018">
        <w:rPr>
          <w:color w:val="auto"/>
          <w:sz w:val="24"/>
          <w:szCs w:val="24"/>
        </w:rPr>
        <w:t>Manyame</w:t>
      </w:r>
      <w:r w:rsidR="00A54C6D" w:rsidRPr="00154018">
        <w:rPr>
          <w:color w:val="auto"/>
          <w:sz w:val="24"/>
          <w:szCs w:val="24"/>
        </w:rPr>
        <w:t xml:space="preserve"> Rural District Council</w:t>
      </w:r>
      <w:r w:rsidRPr="00154018">
        <w:rPr>
          <w:color w:val="auto"/>
          <w:sz w:val="24"/>
          <w:szCs w:val="24"/>
        </w:rPr>
        <w:t xml:space="preserve"> (Protection of marginalised land) By-laws, </w:t>
      </w:r>
      <w:r w:rsidR="00892D46" w:rsidRPr="00154018">
        <w:rPr>
          <w:color w:val="auto"/>
          <w:sz w:val="24"/>
          <w:szCs w:val="24"/>
        </w:rPr>
        <w:t>2022</w:t>
      </w:r>
      <w:r w:rsidRPr="00154018">
        <w:rPr>
          <w:color w:val="auto"/>
          <w:sz w:val="24"/>
          <w:szCs w:val="24"/>
        </w:rPr>
        <w:t xml:space="preserve"> </w:t>
      </w:r>
      <w:r w:rsidRPr="00154018">
        <w:rPr>
          <w:rFonts w:eastAsia="Calibri"/>
          <w:noProof/>
          <w:color w:val="auto"/>
          <w:sz w:val="24"/>
          <w:szCs w:val="24"/>
          <w:lang w:val="en-US" w:eastAsia="en-US"/>
        </w:rPr>
        <mc:AlternateContent>
          <mc:Choice Requires="wpg">
            <w:drawing>
              <wp:inline distT="0" distB="0" distL="0" distR="0" wp14:anchorId="718C1014" wp14:editId="2551BF5C">
                <wp:extent cx="5525534" cy="18262"/>
                <wp:effectExtent l="0" t="0" r="0" b="0"/>
                <wp:docPr id="7650" name="Group 7650"/>
                <wp:cNvGraphicFramePr/>
                <a:graphic xmlns:a="http://schemas.openxmlformats.org/drawingml/2006/main">
                  <a:graphicData uri="http://schemas.microsoft.com/office/word/2010/wordprocessingGroup">
                    <wpg:wgp>
                      <wpg:cNvGrpSpPr/>
                      <wpg:grpSpPr>
                        <a:xfrm>
                          <a:off x="0" y="0"/>
                          <a:ext cx="5525534" cy="18262"/>
                          <a:chOff x="0" y="0"/>
                          <a:chExt cx="5525534" cy="18262"/>
                        </a:xfrm>
                      </wpg:grpSpPr>
                      <wps:wsp>
                        <wps:cNvPr id="8243" name="Shape 8243"/>
                        <wps:cNvSpPr/>
                        <wps:spPr>
                          <a:xfrm>
                            <a:off x="0" y="0"/>
                            <a:ext cx="5525534" cy="18262"/>
                          </a:xfrm>
                          <a:custGeom>
                            <a:avLst/>
                            <a:gdLst/>
                            <a:ahLst/>
                            <a:cxnLst/>
                            <a:rect l="0" t="0" r="0" b="0"/>
                            <a:pathLst>
                              <a:path w="5525534" h="18262">
                                <a:moveTo>
                                  <a:pt x="0" y="0"/>
                                </a:moveTo>
                                <a:lnTo>
                                  <a:pt x="5525534" y="0"/>
                                </a:lnTo>
                                <a:lnTo>
                                  <a:pt x="5525534" y="18262"/>
                                </a:lnTo>
                                <a:lnTo>
                                  <a:pt x="0" y="18262"/>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5A39A3EB" id="Group 7650" o:spid="_x0000_s1026" style="width:435.1pt;height:1.45pt;mso-position-horizontal-relative:char;mso-position-vertical-relative:line" coordsize="55255,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">
                <v:shape id="Shape 8243" o:spid="_x0000_s1027" style="position:absolute;width:55255;height:182;visibility:visible;mso-wrap-style:square;v-text-anchor:top" coordsize="5525534,182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pSqMUA&#10;AADdAAAADwAAAGRycy9kb3ducmV2LnhtbESPQWvCQBSE74L/YXlCb7oxLSVGVxFLoZdQtHp/ZJ9J&#10;NPs2zb5q+u+7hUKPw8x8w6w2g2vVjfrQeDYwnyWgiEtvG64MHD9epxmoIMgWW89k4JsCbNbj0Qpz&#10;6++8p9tBKhUhHHI0UIt0udahrMlhmPmOOHpn3zuUKPtK2x7vEe5anSbJs3bYcFyosaNdTeX18OUM&#10;XLJjYfdzWTRF+lLsLp/F+ykTYx4mw3YJSmiQ//Bf+80ayNKnR/h9E5+AX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ilKoxQAAAN0AAAAPAAAAAAAAAAAAAAAAAJgCAABkcnMv&#10;ZG93bnJldi54bWxQSwUGAAAAAAQABAD1AAAAigMAAAAA&#10;" path="m,l5525534,r,18262l,18262,,e" fillcolor="black" stroked="f" strokeweight="0">
                  <v:stroke miterlimit="83231f" joinstyle="miter"/>
                  <v:path arrowok="t" textboxrect="0,0,5525534,18262"/>
                </v:shape>
                <w10:anchorlock/>
              </v:group>
            </w:pict>
          </mc:Fallback>
        </mc:AlternateContent>
      </w:r>
    </w:p>
    <w:p w14:paraId="2ECED5FE" w14:textId="77777777" w:rsidR="00717306" w:rsidRPr="00154018" w:rsidRDefault="00F35793">
      <w:pPr>
        <w:rPr>
          <w:color w:val="auto"/>
          <w:sz w:val="24"/>
          <w:szCs w:val="24"/>
        </w:rPr>
      </w:pPr>
      <w:r w:rsidRPr="00154018">
        <w:rPr>
          <w:color w:val="auto"/>
          <w:sz w:val="24"/>
          <w:szCs w:val="24"/>
        </w:rPr>
        <w:t xml:space="preserve"> </w:t>
      </w:r>
      <w:r w:rsidRPr="00154018">
        <w:rPr>
          <w:color w:val="auto"/>
          <w:sz w:val="24"/>
          <w:szCs w:val="24"/>
        </w:rPr>
        <w:tab/>
        <w:t xml:space="preserve">   </w:t>
      </w:r>
      <w:r w:rsidRPr="00154018">
        <w:rPr>
          <w:color w:val="auto"/>
          <w:sz w:val="24"/>
          <w:szCs w:val="24"/>
        </w:rPr>
        <w:tab/>
        <w:t xml:space="preserve"> </w:t>
      </w:r>
      <w:r w:rsidRPr="00154018">
        <w:rPr>
          <w:color w:val="auto"/>
          <w:sz w:val="24"/>
          <w:szCs w:val="24"/>
        </w:rPr>
        <w:tab/>
        <w:t xml:space="preserve"> </w:t>
      </w:r>
      <w:r w:rsidRPr="00154018">
        <w:rPr>
          <w:color w:val="auto"/>
          <w:sz w:val="24"/>
          <w:szCs w:val="24"/>
        </w:rPr>
        <w:tab/>
        <w:t xml:space="preserve">ARRANGEMENT OF SECTIONS </w:t>
      </w:r>
    </w:p>
    <w:p w14:paraId="4FF43874" w14:textId="6225B093" w:rsidR="00717306" w:rsidRPr="00154018" w:rsidRDefault="00F35793" w:rsidP="00A54C6D">
      <w:pPr>
        <w:spacing w:after="346" w:line="240" w:lineRule="auto"/>
        <w:ind w:left="0" w:firstLine="0"/>
        <w:jc w:val="left"/>
        <w:rPr>
          <w:color w:val="auto"/>
          <w:sz w:val="24"/>
          <w:szCs w:val="24"/>
        </w:rPr>
      </w:pPr>
      <w:r w:rsidRPr="00154018">
        <w:rPr>
          <w:color w:val="auto"/>
          <w:sz w:val="24"/>
          <w:szCs w:val="24"/>
        </w:rPr>
        <w:t xml:space="preserve"> </w:t>
      </w:r>
      <w:r w:rsidRPr="00154018">
        <w:rPr>
          <w:i/>
          <w:color w:val="auto"/>
          <w:sz w:val="24"/>
          <w:szCs w:val="24"/>
        </w:rPr>
        <w:t xml:space="preserve">Section  </w:t>
      </w:r>
    </w:p>
    <w:p w14:paraId="6726A968" w14:textId="77777777" w:rsidR="00717306" w:rsidRPr="00154018" w:rsidRDefault="00F35793">
      <w:pPr>
        <w:numPr>
          <w:ilvl w:val="0"/>
          <w:numId w:val="1"/>
        </w:numPr>
        <w:ind w:hanging="360"/>
        <w:rPr>
          <w:color w:val="auto"/>
          <w:sz w:val="24"/>
          <w:szCs w:val="24"/>
        </w:rPr>
      </w:pPr>
      <w:r w:rsidRPr="00154018">
        <w:rPr>
          <w:color w:val="auto"/>
          <w:sz w:val="24"/>
          <w:szCs w:val="24"/>
        </w:rPr>
        <w:t xml:space="preserve">Title </w:t>
      </w:r>
    </w:p>
    <w:p w14:paraId="513DF0DE" w14:textId="77777777" w:rsidR="00717306" w:rsidRPr="00154018" w:rsidRDefault="00F35793">
      <w:pPr>
        <w:numPr>
          <w:ilvl w:val="0"/>
          <w:numId w:val="1"/>
        </w:numPr>
        <w:ind w:hanging="360"/>
        <w:rPr>
          <w:color w:val="auto"/>
          <w:sz w:val="24"/>
          <w:szCs w:val="24"/>
        </w:rPr>
      </w:pPr>
      <w:r w:rsidRPr="00154018">
        <w:rPr>
          <w:color w:val="auto"/>
          <w:sz w:val="24"/>
          <w:szCs w:val="24"/>
        </w:rPr>
        <w:t xml:space="preserve">Application </w:t>
      </w:r>
    </w:p>
    <w:p w14:paraId="504E58AD" w14:textId="77777777" w:rsidR="00717306" w:rsidRPr="00154018" w:rsidRDefault="00F35793">
      <w:pPr>
        <w:numPr>
          <w:ilvl w:val="0"/>
          <w:numId w:val="1"/>
        </w:numPr>
        <w:ind w:hanging="360"/>
        <w:rPr>
          <w:color w:val="auto"/>
          <w:sz w:val="24"/>
          <w:szCs w:val="24"/>
        </w:rPr>
      </w:pPr>
      <w:r w:rsidRPr="00154018">
        <w:rPr>
          <w:color w:val="auto"/>
          <w:sz w:val="24"/>
          <w:szCs w:val="24"/>
        </w:rPr>
        <w:t xml:space="preserve">Interpretation </w:t>
      </w:r>
    </w:p>
    <w:p w14:paraId="68ACD17E" w14:textId="77777777" w:rsidR="00717306" w:rsidRPr="00154018" w:rsidRDefault="00F35793">
      <w:pPr>
        <w:numPr>
          <w:ilvl w:val="0"/>
          <w:numId w:val="1"/>
        </w:numPr>
        <w:ind w:hanging="360"/>
        <w:rPr>
          <w:color w:val="auto"/>
          <w:sz w:val="24"/>
          <w:szCs w:val="24"/>
        </w:rPr>
      </w:pPr>
      <w:r w:rsidRPr="00154018">
        <w:rPr>
          <w:color w:val="auto"/>
          <w:sz w:val="24"/>
          <w:szCs w:val="24"/>
        </w:rPr>
        <w:t xml:space="preserve">Prohibition of certain activities on marginalised land </w:t>
      </w:r>
    </w:p>
    <w:p w14:paraId="48EDB726" w14:textId="77777777" w:rsidR="00717306" w:rsidRPr="00154018" w:rsidRDefault="00F35793">
      <w:pPr>
        <w:numPr>
          <w:ilvl w:val="0"/>
          <w:numId w:val="1"/>
        </w:numPr>
        <w:ind w:hanging="360"/>
        <w:rPr>
          <w:color w:val="auto"/>
          <w:sz w:val="24"/>
          <w:szCs w:val="24"/>
        </w:rPr>
      </w:pPr>
      <w:r w:rsidRPr="00154018">
        <w:rPr>
          <w:color w:val="auto"/>
          <w:sz w:val="24"/>
          <w:szCs w:val="24"/>
        </w:rPr>
        <w:t xml:space="preserve">Enforcement </w:t>
      </w:r>
    </w:p>
    <w:p w14:paraId="6298079E" w14:textId="77777777" w:rsidR="00717306" w:rsidRPr="00154018" w:rsidRDefault="00F35793">
      <w:pPr>
        <w:numPr>
          <w:ilvl w:val="0"/>
          <w:numId w:val="1"/>
        </w:numPr>
        <w:ind w:hanging="360"/>
        <w:rPr>
          <w:color w:val="auto"/>
          <w:sz w:val="24"/>
          <w:szCs w:val="24"/>
        </w:rPr>
      </w:pPr>
      <w:r w:rsidRPr="00154018">
        <w:rPr>
          <w:color w:val="auto"/>
          <w:sz w:val="24"/>
          <w:szCs w:val="24"/>
        </w:rPr>
        <w:t xml:space="preserve">Obstruction </w:t>
      </w:r>
    </w:p>
    <w:p w14:paraId="7D6917EE" w14:textId="77777777" w:rsidR="00717306" w:rsidRPr="00154018" w:rsidRDefault="00F35793">
      <w:pPr>
        <w:numPr>
          <w:ilvl w:val="0"/>
          <w:numId w:val="1"/>
        </w:numPr>
        <w:ind w:hanging="360"/>
        <w:rPr>
          <w:color w:val="auto"/>
          <w:sz w:val="24"/>
          <w:szCs w:val="24"/>
        </w:rPr>
      </w:pPr>
      <w:r w:rsidRPr="00154018">
        <w:rPr>
          <w:color w:val="auto"/>
          <w:sz w:val="24"/>
          <w:szCs w:val="24"/>
        </w:rPr>
        <w:t xml:space="preserve">Extraction of clay and sand deposits </w:t>
      </w:r>
    </w:p>
    <w:p w14:paraId="43C7F601" w14:textId="77777777" w:rsidR="00717306" w:rsidRPr="00154018" w:rsidRDefault="00F35793">
      <w:pPr>
        <w:numPr>
          <w:ilvl w:val="0"/>
          <w:numId w:val="1"/>
        </w:numPr>
        <w:ind w:hanging="360"/>
        <w:rPr>
          <w:color w:val="auto"/>
          <w:sz w:val="24"/>
          <w:szCs w:val="24"/>
        </w:rPr>
      </w:pPr>
      <w:r w:rsidRPr="00154018">
        <w:rPr>
          <w:color w:val="auto"/>
          <w:sz w:val="24"/>
          <w:szCs w:val="24"/>
        </w:rPr>
        <w:t xml:space="preserve">Disposal of unclaimed vehicles </w:t>
      </w:r>
    </w:p>
    <w:p w14:paraId="6935579B" w14:textId="77777777" w:rsidR="00717306" w:rsidRPr="00154018" w:rsidRDefault="00F35793">
      <w:pPr>
        <w:numPr>
          <w:ilvl w:val="0"/>
          <w:numId w:val="1"/>
        </w:numPr>
        <w:ind w:hanging="360"/>
        <w:rPr>
          <w:color w:val="auto"/>
          <w:sz w:val="24"/>
          <w:szCs w:val="24"/>
        </w:rPr>
      </w:pPr>
      <w:r w:rsidRPr="00154018">
        <w:rPr>
          <w:color w:val="auto"/>
          <w:sz w:val="24"/>
          <w:szCs w:val="24"/>
        </w:rPr>
        <w:t xml:space="preserve">Offences and Penalties </w:t>
      </w:r>
    </w:p>
    <w:p w14:paraId="3E6ECDF2" w14:textId="77777777" w:rsidR="00717306" w:rsidRPr="00154018" w:rsidRDefault="00F35793">
      <w:pPr>
        <w:numPr>
          <w:ilvl w:val="0"/>
          <w:numId w:val="1"/>
        </w:numPr>
        <w:ind w:hanging="360"/>
        <w:rPr>
          <w:color w:val="auto"/>
          <w:sz w:val="24"/>
          <w:szCs w:val="24"/>
        </w:rPr>
      </w:pPr>
      <w:r w:rsidRPr="00154018">
        <w:rPr>
          <w:color w:val="auto"/>
          <w:sz w:val="24"/>
          <w:szCs w:val="24"/>
        </w:rPr>
        <w:t xml:space="preserve">Repeals </w:t>
      </w:r>
    </w:p>
    <w:p w14:paraId="3BDF8153" w14:textId="77777777" w:rsidR="00717306" w:rsidRPr="00154018" w:rsidRDefault="00F35793">
      <w:pPr>
        <w:spacing w:after="166" w:line="240" w:lineRule="auto"/>
        <w:ind w:left="0" w:firstLine="0"/>
        <w:jc w:val="left"/>
        <w:rPr>
          <w:color w:val="auto"/>
          <w:sz w:val="24"/>
          <w:szCs w:val="24"/>
        </w:rPr>
      </w:pPr>
      <w:r w:rsidRPr="00154018">
        <w:rPr>
          <w:color w:val="auto"/>
          <w:sz w:val="24"/>
          <w:szCs w:val="24"/>
        </w:rPr>
        <w:t xml:space="preserve"> </w:t>
      </w:r>
    </w:p>
    <w:p w14:paraId="087120C7" w14:textId="77777777" w:rsidR="00717306" w:rsidRPr="00154018" w:rsidRDefault="00F35793">
      <w:pPr>
        <w:spacing w:after="166" w:line="240" w:lineRule="auto"/>
        <w:ind w:left="0" w:firstLine="0"/>
        <w:jc w:val="left"/>
        <w:rPr>
          <w:color w:val="auto"/>
          <w:sz w:val="24"/>
          <w:szCs w:val="24"/>
        </w:rPr>
      </w:pPr>
      <w:r w:rsidRPr="00154018">
        <w:rPr>
          <w:color w:val="auto"/>
          <w:sz w:val="24"/>
          <w:szCs w:val="24"/>
        </w:rPr>
        <w:t xml:space="preserve"> </w:t>
      </w:r>
    </w:p>
    <w:p w14:paraId="77031AAD" w14:textId="6AB6CEA2" w:rsidR="00717306" w:rsidRPr="00154018" w:rsidRDefault="00F35793" w:rsidP="00AF53FF">
      <w:pPr>
        <w:spacing w:after="166" w:line="240" w:lineRule="auto"/>
        <w:ind w:left="0" w:firstLine="0"/>
        <w:jc w:val="left"/>
        <w:rPr>
          <w:rFonts w:eastAsia="Segoe UI Symbol"/>
          <w:color w:val="auto"/>
          <w:sz w:val="24"/>
          <w:szCs w:val="24"/>
        </w:rPr>
      </w:pPr>
      <w:r w:rsidRPr="00154018">
        <w:rPr>
          <w:color w:val="auto"/>
          <w:sz w:val="24"/>
          <w:szCs w:val="24"/>
        </w:rPr>
        <w:t>I</w:t>
      </w:r>
      <w:r w:rsidR="00AF53FF" w:rsidRPr="00154018">
        <w:rPr>
          <w:color w:val="auto"/>
          <w:sz w:val="24"/>
          <w:szCs w:val="24"/>
        </w:rPr>
        <w:t>t</w:t>
      </w:r>
      <w:r w:rsidRPr="00154018">
        <w:rPr>
          <w:color w:val="auto"/>
          <w:sz w:val="24"/>
          <w:szCs w:val="24"/>
        </w:rPr>
        <w:t xml:space="preserve"> is hereby notified that t</w:t>
      </w:r>
      <w:r w:rsidR="009864DC" w:rsidRPr="00154018">
        <w:rPr>
          <w:color w:val="auto"/>
          <w:sz w:val="24"/>
          <w:szCs w:val="24"/>
        </w:rPr>
        <w:t>he Minister of local Government and</w:t>
      </w:r>
      <w:r w:rsidRPr="00154018">
        <w:rPr>
          <w:color w:val="auto"/>
          <w:sz w:val="24"/>
          <w:szCs w:val="24"/>
        </w:rPr>
        <w:t xml:space="preserve"> Public works </w:t>
      </w:r>
      <w:r w:rsidR="00AF53FF" w:rsidRPr="00154018">
        <w:rPr>
          <w:color w:val="auto"/>
          <w:sz w:val="24"/>
          <w:szCs w:val="24"/>
        </w:rPr>
        <w:t xml:space="preserve">has, in terms of section </w:t>
      </w:r>
      <w:r w:rsidR="00AF53FF" w:rsidRPr="00154018">
        <w:rPr>
          <w:strike/>
          <w:color w:val="auto"/>
          <w:sz w:val="24"/>
          <w:szCs w:val="24"/>
        </w:rPr>
        <w:t>229</w:t>
      </w:r>
      <w:r w:rsidR="00AF53FF" w:rsidRPr="00154018">
        <w:rPr>
          <w:color w:val="auto"/>
          <w:sz w:val="24"/>
          <w:szCs w:val="24"/>
        </w:rPr>
        <w:t xml:space="preserve"> </w:t>
      </w:r>
      <w:r w:rsidR="00590870" w:rsidRPr="00154018">
        <w:rPr>
          <w:color w:val="auto"/>
          <w:sz w:val="24"/>
          <w:szCs w:val="24"/>
        </w:rPr>
        <w:t xml:space="preserve">90 </w:t>
      </w:r>
      <w:r w:rsidRPr="00154018">
        <w:rPr>
          <w:color w:val="auto"/>
          <w:sz w:val="24"/>
          <w:szCs w:val="24"/>
        </w:rPr>
        <w:t xml:space="preserve">of the </w:t>
      </w:r>
      <w:r w:rsidR="00AF53FF" w:rsidRPr="00154018">
        <w:rPr>
          <w:color w:val="auto"/>
          <w:sz w:val="24"/>
          <w:szCs w:val="24"/>
        </w:rPr>
        <w:t xml:space="preserve">Rural District Councils </w:t>
      </w:r>
      <w:r w:rsidRPr="00154018">
        <w:rPr>
          <w:color w:val="auto"/>
          <w:sz w:val="24"/>
          <w:szCs w:val="24"/>
        </w:rPr>
        <w:t>Act [</w:t>
      </w:r>
      <w:r w:rsidRPr="00154018">
        <w:rPr>
          <w:i/>
          <w:color w:val="auto"/>
          <w:sz w:val="24"/>
          <w:szCs w:val="24"/>
        </w:rPr>
        <w:t>Chapter 29:1</w:t>
      </w:r>
      <w:r w:rsidR="00AF53FF" w:rsidRPr="00154018">
        <w:rPr>
          <w:i/>
          <w:color w:val="auto"/>
          <w:sz w:val="24"/>
          <w:szCs w:val="24"/>
        </w:rPr>
        <w:t>3</w:t>
      </w:r>
      <w:r w:rsidRPr="00154018">
        <w:rPr>
          <w:color w:val="auto"/>
          <w:sz w:val="24"/>
          <w:szCs w:val="24"/>
        </w:rPr>
        <w:t xml:space="preserve">] approved the following by-laws made by the </w:t>
      </w:r>
      <w:r w:rsidR="00892D46" w:rsidRPr="00154018">
        <w:rPr>
          <w:color w:val="auto"/>
          <w:sz w:val="24"/>
          <w:szCs w:val="24"/>
        </w:rPr>
        <w:t>Manyame</w:t>
      </w:r>
      <w:r w:rsidR="00326604" w:rsidRPr="00154018">
        <w:rPr>
          <w:color w:val="auto"/>
          <w:sz w:val="24"/>
          <w:szCs w:val="24"/>
        </w:rPr>
        <w:t xml:space="preserve"> Rural District Council</w:t>
      </w:r>
      <w:r w:rsidR="00326604" w:rsidRPr="00154018">
        <w:rPr>
          <w:rFonts w:eastAsia="Segoe UI Symbol"/>
          <w:color w:val="auto"/>
          <w:sz w:val="24"/>
          <w:szCs w:val="24"/>
        </w:rPr>
        <w:t>.</w:t>
      </w:r>
    </w:p>
    <w:p w14:paraId="4D235B61" w14:textId="77777777" w:rsidR="009864DC" w:rsidRPr="00154018" w:rsidRDefault="009864DC" w:rsidP="00AF53FF">
      <w:pPr>
        <w:spacing w:after="166" w:line="240" w:lineRule="auto"/>
        <w:ind w:left="0" w:firstLine="0"/>
        <w:jc w:val="left"/>
        <w:rPr>
          <w:color w:val="auto"/>
          <w:sz w:val="24"/>
          <w:szCs w:val="24"/>
        </w:rPr>
      </w:pPr>
    </w:p>
    <w:p w14:paraId="60756DE1" w14:textId="77777777" w:rsidR="00717306" w:rsidRPr="00154018" w:rsidRDefault="00F35793">
      <w:pPr>
        <w:spacing w:after="300" w:line="333" w:lineRule="auto"/>
        <w:ind w:left="10" w:right="-15"/>
        <w:jc w:val="center"/>
        <w:rPr>
          <w:color w:val="auto"/>
          <w:sz w:val="24"/>
          <w:szCs w:val="24"/>
        </w:rPr>
      </w:pPr>
      <w:r w:rsidRPr="00154018">
        <w:rPr>
          <w:i/>
          <w:color w:val="auto"/>
          <w:sz w:val="24"/>
          <w:szCs w:val="24"/>
        </w:rPr>
        <w:t xml:space="preserve">Title </w:t>
      </w:r>
    </w:p>
    <w:p w14:paraId="1405422F" w14:textId="6FFE280F" w:rsidR="00717306" w:rsidRPr="00154018" w:rsidRDefault="00F35793">
      <w:pPr>
        <w:numPr>
          <w:ilvl w:val="0"/>
          <w:numId w:val="2"/>
        </w:numPr>
        <w:spacing w:after="310"/>
        <w:ind w:firstLine="370"/>
        <w:rPr>
          <w:color w:val="auto"/>
          <w:sz w:val="24"/>
          <w:szCs w:val="24"/>
        </w:rPr>
      </w:pPr>
      <w:r w:rsidRPr="00154018">
        <w:rPr>
          <w:color w:val="auto"/>
          <w:sz w:val="24"/>
          <w:szCs w:val="24"/>
        </w:rPr>
        <w:t xml:space="preserve">These by-laws may be cited as the </w:t>
      </w:r>
      <w:r w:rsidR="00892D46" w:rsidRPr="00154018">
        <w:rPr>
          <w:color w:val="auto"/>
          <w:sz w:val="24"/>
          <w:szCs w:val="24"/>
        </w:rPr>
        <w:t>Manyame</w:t>
      </w:r>
      <w:r w:rsidR="00AF53FF" w:rsidRPr="00154018">
        <w:rPr>
          <w:color w:val="auto"/>
          <w:sz w:val="24"/>
          <w:szCs w:val="24"/>
        </w:rPr>
        <w:t xml:space="preserve"> Rural District Council </w:t>
      </w:r>
      <w:r w:rsidRPr="00154018">
        <w:rPr>
          <w:color w:val="auto"/>
          <w:sz w:val="24"/>
          <w:szCs w:val="24"/>
        </w:rPr>
        <w:t xml:space="preserve">(Protection of Marginalised Lands) By Laws, </w:t>
      </w:r>
      <w:r w:rsidR="00892D46" w:rsidRPr="00154018">
        <w:rPr>
          <w:color w:val="auto"/>
          <w:sz w:val="24"/>
          <w:szCs w:val="24"/>
        </w:rPr>
        <w:t>2022</w:t>
      </w:r>
      <w:r w:rsidRPr="00154018">
        <w:rPr>
          <w:color w:val="auto"/>
          <w:sz w:val="24"/>
          <w:szCs w:val="24"/>
        </w:rPr>
        <w:t xml:space="preserve">. </w:t>
      </w:r>
    </w:p>
    <w:p w14:paraId="28C8B8B4" w14:textId="77777777" w:rsidR="00717306" w:rsidRPr="00154018" w:rsidRDefault="00F35793">
      <w:pPr>
        <w:spacing w:after="300" w:line="333" w:lineRule="auto"/>
        <w:ind w:left="10" w:right="-15"/>
        <w:jc w:val="center"/>
        <w:rPr>
          <w:color w:val="auto"/>
          <w:sz w:val="24"/>
          <w:szCs w:val="24"/>
        </w:rPr>
      </w:pPr>
      <w:r w:rsidRPr="00154018">
        <w:rPr>
          <w:i/>
          <w:color w:val="auto"/>
          <w:sz w:val="24"/>
          <w:szCs w:val="24"/>
        </w:rPr>
        <w:t xml:space="preserve">Application </w:t>
      </w:r>
    </w:p>
    <w:p w14:paraId="37628AA3" w14:textId="1C47A41F" w:rsidR="00717306" w:rsidRPr="00154018" w:rsidRDefault="00F35793">
      <w:pPr>
        <w:numPr>
          <w:ilvl w:val="0"/>
          <w:numId w:val="2"/>
        </w:numPr>
        <w:spacing w:after="310"/>
        <w:ind w:firstLine="370"/>
        <w:rPr>
          <w:color w:val="auto"/>
          <w:sz w:val="24"/>
          <w:szCs w:val="24"/>
        </w:rPr>
      </w:pPr>
      <w:r w:rsidRPr="00154018">
        <w:rPr>
          <w:color w:val="auto"/>
          <w:sz w:val="24"/>
          <w:szCs w:val="24"/>
        </w:rPr>
        <w:lastRenderedPageBreak/>
        <w:t xml:space="preserve">These by laws shall apply within the council area of the </w:t>
      </w:r>
      <w:r w:rsidR="00892D46" w:rsidRPr="00154018">
        <w:rPr>
          <w:color w:val="auto"/>
          <w:sz w:val="24"/>
          <w:szCs w:val="24"/>
        </w:rPr>
        <w:t>Manyame</w:t>
      </w:r>
      <w:r w:rsidR="00326604" w:rsidRPr="00154018">
        <w:rPr>
          <w:color w:val="auto"/>
          <w:sz w:val="24"/>
          <w:szCs w:val="24"/>
        </w:rPr>
        <w:t xml:space="preserve"> Rural District Council</w:t>
      </w:r>
      <w:r w:rsidRPr="00154018">
        <w:rPr>
          <w:color w:val="auto"/>
          <w:sz w:val="24"/>
          <w:szCs w:val="24"/>
        </w:rPr>
        <w:t xml:space="preserve"> and any local government area, the administration, control and management of which is vested in the</w:t>
      </w:r>
      <w:r w:rsidR="00892D46" w:rsidRPr="00154018">
        <w:rPr>
          <w:color w:val="auto"/>
          <w:sz w:val="24"/>
          <w:szCs w:val="24"/>
        </w:rPr>
        <w:t xml:space="preserve"> council</w:t>
      </w:r>
      <w:r w:rsidRPr="00154018">
        <w:rPr>
          <w:color w:val="auto"/>
          <w:sz w:val="24"/>
          <w:szCs w:val="24"/>
        </w:rPr>
        <w:t xml:space="preserve">. </w:t>
      </w:r>
    </w:p>
    <w:p w14:paraId="5A6D605C" w14:textId="77777777" w:rsidR="00717306" w:rsidRPr="00154018" w:rsidRDefault="00F35793">
      <w:pPr>
        <w:spacing w:after="300" w:line="333" w:lineRule="auto"/>
        <w:ind w:left="10" w:right="-15"/>
        <w:jc w:val="center"/>
        <w:rPr>
          <w:color w:val="auto"/>
          <w:sz w:val="24"/>
          <w:szCs w:val="24"/>
        </w:rPr>
      </w:pPr>
      <w:r w:rsidRPr="00154018">
        <w:rPr>
          <w:i/>
          <w:color w:val="auto"/>
          <w:sz w:val="24"/>
          <w:szCs w:val="24"/>
        </w:rPr>
        <w:t xml:space="preserve">Interpretation </w:t>
      </w:r>
    </w:p>
    <w:p w14:paraId="31169EC3" w14:textId="77777777" w:rsidR="00717306" w:rsidRPr="00154018" w:rsidRDefault="00F35793">
      <w:pPr>
        <w:numPr>
          <w:ilvl w:val="0"/>
          <w:numId w:val="2"/>
        </w:numPr>
        <w:spacing w:after="260"/>
        <w:ind w:firstLine="370"/>
        <w:rPr>
          <w:color w:val="auto"/>
          <w:sz w:val="24"/>
          <w:szCs w:val="24"/>
        </w:rPr>
      </w:pPr>
      <w:r w:rsidRPr="00154018">
        <w:rPr>
          <w:color w:val="auto"/>
          <w:sz w:val="24"/>
          <w:szCs w:val="24"/>
        </w:rPr>
        <w:t>In these By Laws</w:t>
      </w:r>
      <w:r w:rsidR="00326604" w:rsidRPr="00154018">
        <w:rPr>
          <w:rFonts w:eastAsia="Segoe UI Symbol"/>
          <w:color w:val="auto"/>
          <w:sz w:val="24"/>
          <w:szCs w:val="24"/>
        </w:rPr>
        <w:t>;</w:t>
      </w:r>
    </w:p>
    <w:p w14:paraId="4BD5638C" w14:textId="77777777" w:rsidR="00717306" w:rsidRPr="00154018" w:rsidRDefault="00F35793">
      <w:pPr>
        <w:spacing w:after="282"/>
        <w:ind w:left="380"/>
        <w:rPr>
          <w:color w:val="auto"/>
          <w:sz w:val="24"/>
          <w:szCs w:val="24"/>
        </w:rPr>
      </w:pPr>
      <w:r w:rsidRPr="00154018">
        <w:rPr>
          <w:color w:val="auto"/>
          <w:sz w:val="24"/>
          <w:szCs w:val="24"/>
        </w:rPr>
        <w:t xml:space="preserve">“Agency’’ means, the Environmental Management Agency established in terms of the Environmental Management Agency Act </w:t>
      </w:r>
      <w:r w:rsidRPr="00154018">
        <w:rPr>
          <w:i/>
          <w:color w:val="auto"/>
          <w:sz w:val="24"/>
          <w:szCs w:val="24"/>
        </w:rPr>
        <w:t>[Chapter 20:27].</w:t>
      </w:r>
      <w:r w:rsidRPr="00154018">
        <w:rPr>
          <w:color w:val="auto"/>
          <w:sz w:val="24"/>
          <w:szCs w:val="24"/>
        </w:rPr>
        <w:t xml:space="preserve"> </w:t>
      </w:r>
    </w:p>
    <w:p w14:paraId="5458E15A" w14:textId="77777777" w:rsidR="00717306" w:rsidRPr="00154018" w:rsidRDefault="00F35793">
      <w:pPr>
        <w:ind w:left="795" w:hanging="370"/>
        <w:rPr>
          <w:color w:val="auto"/>
          <w:sz w:val="24"/>
          <w:szCs w:val="24"/>
        </w:rPr>
      </w:pPr>
      <w:r w:rsidRPr="00154018">
        <w:rPr>
          <w:color w:val="auto"/>
          <w:sz w:val="24"/>
          <w:szCs w:val="24"/>
        </w:rPr>
        <w:t xml:space="preserve">“Authorised Person’’ means any person employed or delegated by council to carry out any functions prescribed in these by-laws; </w:t>
      </w:r>
    </w:p>
    <w:p w14:paraId="70CA1E52" w14:textId="036FEC5E" w:rsidR="00717306" w:rsidRPr="00154018" w:rsidRDefault="00F35793">
      <w:pPr>
        <w:ind w:left="435"/>
        <w:rPr>
          <w:color w:val="auto"/>
          <w:sz w:val="24"/>
          <w:szCs w:val="24"/>
        </w:rPr>
      </w:pPr>
      <w:r w:rsidRPr="00154018">
        <w:rPr>
          <w:color w:val="auto"/>
          <w:sz w:val="24"/>
          <w:szCs w:val="24"/>
        </w:rPr>
        <w:t xml:space="preserve">“Council”, means the </w:t>
      </w:r>
      <w:r w:rsidR="00892D46" w:rsidRPr="00154018">
        <w:rPr>
          <w:color w:val="auto"/>
          <w:sz w:val="24"/>
          <w:szCs w:val="24"/>
        </w:rPr>
        <w:t>Manyame</w:t>
      </w:r>
      <w:r w:rsidR="00326604" w:rsidRPr="00154018">
        <w:rPr>
          <w:color w:val="auto"/>
          <w:sz w:val="24"/>
          <w:szCs w:val="24"/>
        </w:rPr>
        <w:t xml:space="preserve"> Rural District Council</w:t>
      </w:r>
      <w:r w:rsidRPr="00154018">
        <w:rPr>
          <w:color w:val="auto"/>
          <w:sz w:val="24"/>
          <w:szCs w:val="24"/>
        </w:rPr>
        <w:t xml:space="preserve">. </w:t>
      </w:r>
    </w:p>
    <w:p w14:paraId="14FA2DD2" w14:textId="3F10F8B6" w:rsidR="00717306" w:rsidRPr="00154018" w:rsidRDefault="00F35793">
      <w:pPr>
        <w:ind w:left="435"/>
        <w:rPr>
          <w:color w:val="auto"/>
          <w:sz w:val="24"/>
          <w:szCs w:val="24"/>
        </w:rPr>
      </w:pPr>
      <w:r w:rsidRPr="00154018">
        <w:rPr>
          <w:color w:val="auto"/>
          <w:sz w:val="24"/>
          <w:szCs w:val="24"/>
        </w:rPr>
        <w:t>“Equipment’’, includes</w:t>
      </w:r>
      <w:r w:rsidR="00892D46" w:rsidRPr="00154018">
        <w:rPr>
          <w:color w:val="auto"/>
          <w:spacing w:val="1"/>
          <w:sz w:val="24"/>
          <w:szCs w:val="24"/>
        </w:rPr>
        <w:t xml:space="preserve"> mechanised earth moving equipment, lorries, pick-ups, push carts, </w:t>
      </w:r>
      <w:r w:rsidRPr="00154018">
        <w:rPr>
          <w:color w:val="auto"/>
          <w:sz w:val="24"/>
          <w:szCs w:val="24"/>
        </w:rPr>
        <w:t xml:space="preserve"> shovels, picks, wheelbarrows, spades, hoes or sieves. </w:t>
      </w:r>
    </w:p>
    <w:p w14:paraId="5CBC98D8" w14:textId="77777777" w:rsidR="00717306" w:rsidRPr="00154018" w:rsidRDefault="00F35793">
      <w:pPr>
        <w:ind w:left="435"/>
        <w:rPr>
          <w:color w:val="auto"/>
          <w:sz w:val="24"/>
          <w:szCs w:val="24"/>
        </w:rPr>
      </w:pPr>
      <w:r w:rsidRPr="00154018">
        <w:rPr>
          <w:color w:val="auto"/>
          <w:sz w:val="24"/>
          <w:szCs w:val="24"/>
        </w:rPr>
        <w:t xml:space="preserve">“Marginalised Land’’, means any area referred to in term of section 4 of these by-laws. </w:t>
      </w:r>
    </w:p>
    <w:p w14:paraId="4A408237" w14:textId="77777777" w:rsidR="00717306" w:rsidRPr="00154018" w:rsidRDefault="00F35793">
      <w:pPr>
        <w:spacing w:after="334"/>
        <w:ind w:left="435"/>
        <w:rPr>
          <w:color w:val="auto"/>
          <w:sz w:val="24"/>
          <w:szCs w:val="24"/>
        </w:rPr>
      </w:pPr>
      <w:r w:rsidRPr="00154018">
        <w:rPr>
          <w:color w:val="auto"/>
          <w:sz w:val="24"/>
          <w:szCs w:val="24"/>
        </w:rPr>
        <w:t xml:space="preserve"> “Person”, shall include an individual or body corporate. </w:t>
      </w:r>
    </w:p>
    <w:p w14:paraId="27D05977" w14:textId="77777777" w:rsidR="00717306" w:rsidRPr="00154018" w:rsidRDefault="00F35793">
      <w:pPr>
        <w:spacing w:after="300" w:line="333" w:lineRule="auto"/>
        <w:ind w:left="10" w:right="-15"/>
        <w:jc w:val="center"/>
        <w:rPr>
          <w:color w:val="auto"/>
          <w:sz w:val="24"/>
          <w:szCs w:val="24"/>
        </w:rPr>
      </w:pPr>
      <w:r w:rsidRPr="00154018">
        <w:rPr>
          <w:i/>
          <w:color w:val="auto"/>
          <w:sz w:val="24"/>
          <w:szCs w:val="24"/>
        </w:rPr>
        <w:t xml:space="preserve">Prohibition of certain activities on marginalised land. </w:t>
      </w:r>
    </w:p>
    <w:p w14:paraId="7F04E9C4" w14:textId="5048E818" w:rsidR="00717306" w:rsidRPr="00154018" w:rsidRDefault="003911AE" w:rsidP="002A4C84">
      <w:pPr>
        <w:spacing w:after="87" w:line="240" w:lineRule="auto"/>
        <w:ind w:left="370" w:firstLine="0"/>
        <w:rPr>
          <w:color w:val="auto"/>
          <w:sz w:val="24"/>
          <w:szCs w:val="24"/>
        </w:rPr>
      </w:pPr>
      <w:r w:rsidRPr="00154018">
        <w:rPr>
          <w:color w:val="auto"/>
          <w:sz w:val="24"/>
          <w:szCs w:val="24"/>
        </w:rPr>
        <w:t xml:space="preserve">1. </w:t>
      </w:r>
      <w:r w:rsidR="00F35793" w:rsidRPr="00154018">
        <w:rPr>
          <w:color w:val="auto"/>
          <w:sz w:val="24"/>
          <w:szCs w:val="24"/>
        </w:rPr>
        <w:t xml:space="preserve">No person shall, without a valid licence issued by the Agency in terms of section 21 of the </w:t>
      </w:r>
    </w:p>
    <w:p w14:paraId="7A89059A" w14:textId="31C2062E" w:rsidR="00717306" w:rsidRPr="00154018" w:rsidRDefault="00F35793">
      <w:pPr>
        <w:rPr>
          <w:color w:val="auto"/>
          <w:sz w:val="24"/>
          <w:szCs w:val="24"/>
        </w:rPr>
      </w:pPr>
      <w:r w:rsidRPr="00154018">
        <w:rPr>
          <w:color w:val="auto"/>
          <w:sz w:val="24"/>
          <w:szCs w:val="24"/>
        </w:rPr>
        <w:t>Environmental Management (Environmental Impact Assessment and Ecosystem Protection) Regulations, 2007,</w:t>
      </w:r>
      <w:r w:rsidR="001F4018" w:rsidRPr="00154018">
        <w:rPr>
          <w:color w:val="auto"/>
          <w:sz w:val="24"/>
          <w:szCs w:val="24"/>
        </w:rPr>
        <w:t>and a permit issued by council</w:t>
      </w:r>
      <w:r w:rsidRPr="00154018">
        <w:rPr>
          <w:color w:val="auto"/>
          <w:sz w:val="24"/>
          <w:szCs w:val="24"/>
        </w:rPr>
        <w:t xml:space="preserve"> the proof whereof shall lie upon him or her, remove, dredge, fills, build upon, cultivate, excavate, degrade or otherwise alter in any way the soil or surface of</w:t>
      </w:r>
      <w:r w:rsidR="00326604" w:rsidRPr="00154018">
        <w:rPr>
          <w:rFonts w:eastAsia="Segoe UI Symbol"/>
          <w:color w:val="auto"/>
          <w:sz w:val="24"/>
          <w:szCs w:val="24"/>
        </w:rPr>
        <w:t>;</w:t>
      </w:r>
      <w:r w:rsidRPr="00154018">
        <w:rPr>
          <w:color w:val="auto"/>
          <w:sz w:val="24"/>
          <w:szCs w:val="24"/>
        </w:rPr>
        <w:t xml:space="preserve"> </w:t>
      </w:r>
    </w:p>
    <w:p w14:paraId="75A8D975" w14:textId="77777777" w:rsidR="00717306" w:rsidRPr="00154018" w:rsidRDefault="00F35793">
      <w:pPr>
        <w:ind w:left="795"/>
        <w:rPr>
          <w:color w:val="auto"/>
          <w:sz w:val="24"/>
          <w:szCs w:val="24"/>
        </w:rPr>
      </w:pPr>
      <w:r w:rsidRPr="00154018">
        <w:rPr>
          <w:color w:val="auto"/>
          <w:sz w:val="24"/>
          <w:szCs w:val="24"/>
        </w:rPr>
        <w:t xml:space="preserve">(a) wetlands; or </w:t>
      </w:r>
    </w:p>
    <w:p w14:paraId="69AB48B9" w14:textId="77777777" w:rsidR="00717306" w:rsidRPr="00154018" w:rsidRDefault="00F35793">
      <w:pPr>
        <w:numPr>
          <w:ilvl w:val="1"/>
          <w:numId w:val="3"/>
        </w:numPr>
        <w:ind w:hanging="435"/>
        <w:rPr>
          <w:color w:val="auto"/>
          <w:sz w:val="24"/>
          <w:szCs w:val="24"/>
        </w:rPr>
      </w:pPr>
      <w:r w:rsidRPr="00154018">
        <w:rPr>
          <w:color w:val="auto"/>
          <w:sz w:val="24"/>
          <w:szCs w:val="24"/>
        </w:rPr>
        <w:t xml:space="preserve">sloppy areas; or </w:t>
      </w:r>
    </w:p>
    <w:p w14:paraId="6B11DEB6" w14:textId="77777777" w:rsidR="00717306" w:rsidRPr="00154018" w:rsidRDefault="00F35793">
      <w:pPr>
        <w:numPr>
          <w:ilvl w:val="1"/>
          <w:numId w:val="3"/>
        </w:numPr>
        <w:ind w:hanging="435"/>
        <w:rPr>
          <w:color w:val="auto"/>
          <w:sz w:val="24"/>
          <w:szCs w:val="24"/>
        </w:rPr>
      </w:pPr>
      <w:r w:rsidRPr="00154018">
        <w:rPr>
          <w:color w:val="auto"/>
          <w:sz w:val="24"/>
          <w:szCs w:val="24"/>
        </w:rPr>
        <w:t xml:space="preserve">hills; or </w:t>
      </w:r>
    </w:p>
    <w:p w14:paraId="2799CF79" w14:textId="77777777" w:rsidR="00717306" w:rsidRPr="00154018" w:rsidRDefault="00F35793">
      <w:pPr>
        <w:numPr>
          <w:ilvl w:val="1"/>
          <w:numId w:val="3"/>
        </w:numPr>
        <w:ind w:hanging="435"/>
        <w:rPr>
          <w:color w:val="auto"/>
          <w:sz w:val="24"/>
          <w:szCs w:val="24"/>
        </w:rPr>
      </w:pPr>
      <w:r w:rsidRPr="00154018">
        <w:rPr>
          <w:color w:val="auto"/>
          <w:sz w:val="24"/>
          <w:szCs w:val="24"/>
        </w:rPr>
        <w:t xml:space="preserve">land within thirty (30) metres of the naturally defined banks of a public stream; or </w:t>
      </w:r>
    </w:p>
    <w:p w14:paraId="52B92967" w14:textId="03F06B28" w:rsidR="00717306" w:rsidRPr="00154018" w:rsidRDefault="00F35793">
      <w:pPr>
        <w:numPr>
          <w:ilvl w:val="1"/>
          <w:numId w:val="3"/>
        </w:numPr>
        <w:spacing w:after="0"/>
        <w:ind w:hanging="435"/>
        <w:rPr>
          <w:color w:val="auto"/>
          <w:sz w:val="24"/>
          <w:szCs w:val="24"/>
        </w:rPr>
      </w:pPr>
      <w:r w:rsidRPr="00154018">
        <w:rPr>
          <w:color w:val="auto"/>
          <w:sz w:val="24"/>
          <w:szCs w:val="24"/>
        </w:rPr>
        <w:t xml:space="preserve">land within </w:t>
      </w:r>
      <w:r w:rsidR="00590870" w:rsidRPr="00154018">
        <w:rPr>
          <w:color w:val="auto"/>
          <w:sz w:val="24"/>
          <w:szCs w:val="24"/>
        </w:rPr>
        <w:t xml:space="preserve">one hundred </w:t>
      </w:r>
      <w:r w:rsidRPr="00154018">
        <w:rPr>
          <w:color w:val="auto"/>
          <w:sz w:val="24"/>
          <w:szCs w:val="24"/>
        </w:rPr>
        <w:t>(</w:t>
      </w:r>
      <w:r w:rsidR="00590870" w:rsidRPr="00154018">
        <w:rPr>
          <w:color w:val="auto"/>
          <w:sz w:val="24"/>
          <w:szCs w:val="24"/>
        </w:rPr>
        <w:t>100</w:t>
      </w:r>
      <w:r w:rsidRPr="00154018">
        <w:rPr>
          <w:color w:val="auto"/>
          <w:sz w:val="24"/>
          <w:szCs w:val="24"/>
        </w:rPr>
        <w:t xml:space="preserve"> metres of the high flood level of any </w:t>
      </w:r>
      <w:r w:rsidR="00590870" w:rsidRPr="00154018">
        <w:rPr>
          <w:color w:val="auto"/>
          <w:sz w:val="24"/>
          <w:szCs w:val="24"/>
        </w:rPr>
        <w:t xml:space="preserve">dams </w:t>
      </w:r>
      <w:r w:rsidRPr="00154018">
        <w:rPr>
          <w:color w:val="auto"/>
          <w:sz w:val="24"/>
          <w:szCs w:val="24"/>
        </w:rPr>
        <w:t xml:space="preserve">i on a public stream; or </w:t>
      </w:r>
    </w:p>
    <w:p w14:paraId="632D1EEB" w14:textId="54B26DC3" w:rsidR="00717306" w:rsidRPr="00154018" w:rsidRDefault="00F35793">
      <w:pPr>
        <w:numPr>
          <w:ilvl w:val="1"/>
          <w:numId w:val="3"/>
        </w:numPr>
        <w:spacing w:after="142" w:line="240" w:lineRule="auto"/>
        <w:ind w:hanging="435"/>
        <w:rPr>
          <w:color w:val="auto"/>
          <w:sz w:val="24"/>
          <w:szCs w:val="24"/>
        </w:rPr>
      </w:pPr>
      <w:r w:rsidRPr="00154018">
        <w:rPr>
          <w:color w:val="auto"/>
          <w:sz w:val="24"/>
          <w:szCs w:val="24"/>
        </w:rPr>
        <w:t xml:space="preserve">any other area which the Council may from time to time designate as such. </w:t>
      </w:r>
    </w:p>
    <w:p w14:paraId="5C29B784" w14:textId="77777777" w:rsidR="00A20A2F" w:rsidRPr="00154018" w:rsidRDefault="00A20A2F">
      <w:pPr>
        <w:numPr>
          <w:ilvl w:val="1"/>
          <w:numId w:val="3"/>
        </w:numPr>
        <w:spacing w:after="142" w:line="240" w:lineRule="auto"/>
        <w:ind w:hanging="435"/>
        <w:rPr>
          <w:color w:val="auto"/>
          <w:sz w:val="24"/>
          <w:szCs w:val="24"/>
        </w:rPr>
      </w:pPr>
    </w:p>
    <w:p w14:paraId="2E118C53" w14:textId="3129B4AF" w:rsidR="003911AE" w:rsidRPr="00154018" w:rsidRDefault="00FE52D9" w:rsidP="002A4C84">
      <w:pPr>
        <w:spacing w:after="334" w:line="240" w:lineRule="auto"/>
        <w:ind w:left="425" w:firstLine="0"/>
        <w:jc w:val="center"/>
        <w:rPr>
          <w:i/>
          <w:iCs/>
          <w:color w:val="auto"/>
          <w:sz w:val="24"/>
          <w:szCs w:val="24"/>
        </w:rPr>
      </w:pPr>
      <w:r w:rsidRPr="00154018">
        <w:rPr>
          <w:i/>
          <w:iCs/>
          <w:color w:val="auto"/>
          <w:sz w:val="24"/>
          <w:szCs w:val="24"/>
        </w:rPr>
        <w:t>Procedure</w:t>
      </w:r>
      <w:r w:rsidR="003911AE" w:rsidRPr="00154018">
        <w:rPr>
          <w:i/>
          <w:iCs/>
          <w:color w:val="auto"/>
          <w:sz w:val="24"/>
          <w:szCs w:val="24"/>
        </w:rPr>
        <w:t xml:space="preserve"> for applying for a permit</w:t>
      </w:r>
    </w:p>
    <w:p w14:paraId="7ADD20DE" w14:textId="24E3F5EF" w:rsidR="004F2929" w:rsidRPr="00154018" w:rsidRDefault="004F2929" w:rsidP="004F2929">
      <w:pPr>
        <w:pStyle w:val="lrpara-a"/>
        <w:rPr>
          <w:sz w:val="24"/>
          <w:szCs w:val="24"/>
        </w:rPr>
      </w:pPr>
      <w:r w:rsidRPr="00154018">
        <w:rPr>
          <w:sz w:val="24"/>
          <w:szCs w:val="24"/>
        </w:rPr>
        <w:lastRenderedPageBreak/>
        <w:t xml:space="preserve">3. (1) Any person intending to use, carry out any activity or engage in any development shall lodge with the Chief Executive Officer an application notifying of such intention; </w:t>
      </w:r>
    </w:p>
    <w:p w14:paraId="1042CDB3" w14:textId="734E9DDF" w:rsidR="004F2929" w:rsidRPr="00154018" w:rsidRDefault="004F2929" w:rsidP="004F2929">
      <w:pPr>
        <w:pStyle w:val="lrpara-a"/>
        <w:rPr>
          <w:sz w:val="24"/>
          <w:szCs w:val="24"/>
        </w:rPr>
      </w:pPr>
      <w:r w:rsidRPr="00154018">
        <w:rPr>
          <w:sz w:val="24"/>
          <w:szCs w:val="24"/>
        </w:rPr>
        <w:t xml:space="preserve">     (2) Subject to space availability shall be issued with a communal land lease and development permit. </w:t>
      </w:r>
    </w:p>
    <w:p w14:paraId="62FD1D90" w14:textId="2A0B72B8" w:rsidR="004F2929" w:rsidRPr="00154018" w:rsidRDefault="004F2929" w:rsidP="004F2929">
      <w:pPr>
        <w:pStyle w:val="lrpara-a"/>
        <w:rPr>
          <w:sz w:val="24"/>
          <w:szCs w:val="24"/>
        </w:rPr>
      </w:pPr>
      <w:r w:rsidRPr="00154018">
        <w:rPr>
          <w:sz w:val="24"/>
          <w:szCs w:val="24"/>
        </w:rPr>
        <w:t xml:space="preserve"> (3) Within thirty days of the receipt of an application lodged with the Chief Executive Officer in terms of section 1, the Council shall, in writing, notify the applicant of the outcome of their application.</w:t>
      </w:r>
    </w:p>
    <w:p w14:paraId="23640923" w14:textId="3EE8E02B" w:rsidR="004F2929" w:rsidRPr="00154018" w:rsidRDefault="004F2929" w:rsidP="004F2929">
      <w:pPr>
        <w:pStyle w:val="lrpara-a"/>
        <w:rPr>
          <w:sz w:val="24"/>
          <w:szCs w:val="24"/>
        </w:rPr>
      </w:pPr>
      <w:r w:rsidRPr="00154018">
        <w:rPr>
          <w:sz w:val="24"/>
          <w:szCs w:val="24"/>
        </w:rPr>
        <w:t xml:space="preserve">(3)  Any individual who occupies or engages in any development without an </w:t>
      </w:r>
      <w:r w:rsidR="00FE52D9" w:rsidRPr="00154018">
        <w:rPr>
          <w:sz w:val="24"/>
          <w:szCs w:val="24"/>
        </w:rPr>
        <w:t xml:space="preserve">approved </w:t>
      </w:r>
      <w:r w:rsidRPr="00154018">
        <w:rPr>
          <w:sz w:val="24"/>
          <w:szCs w:val="24"/>
        </w:rPr>
        <w:t xml:space="preserve">EIA or EMP and communal land lease and development permit from Council shall be guilty of an offense and liable to a fine as prescribed in the Council budget. </w:t>
      </w:r>
    </w:p>
    <w:p w14:paraId="4FBF45CD" w14:textId="128A2D62" w:rsidR="004F2929" w:rsidRPr="00154018" w:rsidRDefault="004F2929" w:rsidP="004F2929">
      <w:pPr>
        <w:pStyle w:val="lrpara-a"/>
        <w:rPr>
          <w:sz w:val="24"/>
          <w:szCs w:val="24"/>
        </w:rPr>
      </w:pPr>
      <w:r w:rsidRPr="00154018">
        <w:rPr>
          <w:sz w:val="24"/>
          <w:szCs w:val="24"/>
        </w:rPr>
        <w:t>(4) Any individual who occupies or engages in any development without documents specified in (3) shall be removed from the land and have the developments demolished and the person prosecuted.</w:t>
      </w:r>
    </w:p>
    <w:p w14:paraId="2D9B04AE" w14:textId="77777777" w:rsidR="00717306" w:rsidRPr="00154018" w:rsidRDefault="00F35793">
      <w:pPr>
        <w:spacing w:after="310" w:line="246" w:lineRule="auto"/>
        <w:ind w:right="-15"/>
        <w:jc w:val="left"/>
        <w:rPr>
          <w:color w:val="auto"/>
          <w:sz w:val="24"/>
          <w:szCs w:val="24"/>
        </w:rPr>
      </w:pPr>
      <w:r w:rsidRPr="00154018">
        <w:rPr>
          <w:i/>
          <w:color w:val="auto"/>
          <w:sz w:val="24"/>
          <w:szCs w:val="24"/>
        </w:rPr>
        <w:t xml:space="preserve"> </w:t>
      </w:r>
      <w:r w:rsidRPr="00154018">
        <w:rPr>
          <w:i/>
          <w:color w:val="auto"/>
          <w:sz w:val="24"/>
          <w:szCs w:val="24"/>
        </w:rPr>
        <w:tab/>
        <w:t xml:space="preserve"> </w:t>
      </w:r>
      <w:r w:rsidRPr="00154018">
        <w:rPr>
          <w:i/>
          <w:color w:val="auto"/>
          <w:sz w:val="24"/>
          <w:szCs w:val="24"/>
        </w:rPr>
        <w:tab/>
        <w:t xml:space="preserve"> </w:t>
      </w:r>
      <w:r w:rsidRPr="00154018">
        <w:rPr>
          <w:i/>
          <w:color w:val="auto"/>
          <w:sz w:val="24"/>
          <w:szCs w:val="24"/>
        </w:rPr>
        <w:tab/>
        <w:t xml:space="preserve"> </w:t>
      </w:r>
      <w:r w:rsidRPr="00154018">
        <w:rPr>
          <w:i/>
          <w:color w:val="auto"/>
          <w:sz w:val="24"/>
          <w:szCs w:val="24"/>
        </w:rPr>
        <w:tab/>
        <w:t xml:space="preserve"> </w:t>
      </w:r>
      <w:r w:rsidRPr="00154018">
        <w:rPr>
          <w:i/>
          <w:color w:val="auto"/>
          <w:sz w:val="24"/>
          <w:szCs w:val="24"/>
        </w:rPr>
        <w:tab/>
        <w:t xml:space="preserve"> </w:t>
      </w:r>
      <w:r w:rsidRPr="00154018">
        <w:rPr>
          <w:i/>
          <w:color w:val="auto"/>
          <w:sz w:val="24"/>
          <w:szCs w:val="24"/>
        </w:rPr>
        <w:tab/>
        <w:t xml:space="preserve">Enforcement </w:t>
      </w:r>
    </w:p>
    <w:p w14:paraId="2F0F469A" w14:textId="6BE92695" w:rsidR="00717306" w:rsidRPr="00154018" w:rsidRDefault="00F35793">
      <w:pPr>
        <w:numPr>
          <w:ilvl w:val="0"/>
          <w:numId w:val="2"/>
        </w:numPr>
        <w:ind w:firstLine="370"/>
        <w:rPr>
          <w:color w:val="auto"/>
          <w:sz w:val="24"/>
          <w:szCs w:val="24"/>
        </w:rPr>
      </w:pPr>
      <w:r w:rsidRPr="00154018">
        <w:rPr>
          <w:color w:val="auto"/>
          <w:sz w:val="24"/>
          <w:szCs w:val="24"/>
        </w:rPr>
        <w:t xml:space="preserve">(1) An </w:t>
      </w:r>
      <w:r w:rsidR="001F4018" w:rsidRPr="00154018">
        <w:rPr>
          <w:color w:val="auto"/>
          <w:sz w:val="24"/>
          <w:szCs w:val="24"/>
        </w:rPr>
        <w:t xml:space="preserve">authorised </w:t>
      </w:r>
      <w:r w:rsidRPr="00154018">
        <w:rPr>
          <w:color w:val="auto"/>
          <w:sz w:val="24"/>
          <w:szCs w:val="24"/>
        </w:rPr>
        <w:t xml:space="preserve">person shall have authority to enter upon privately owned land for the purposes of carrying out his or her duties in terms of these by-laws. </w:t>
      </w:r>
    </w:p>
    <w:p w14:paraId="78144F0B" w14:textId="77777777" w:rsidR="00717306" w:rsidRPr="00154018" w:rsidRDefault="00F35793">
      <w:pPr>
        <w:spacing w:after="166" w:line="240" w:lineRule="auto"/>
        <w:ind w:left="370" w:firstLine="0"/>
        <w:jc w:val="left"/>
        <w:rPr>
          <w:color w:val="auto"/>
          <w:sz w:val="24"/>
          <w:szCs w:val="24"/>
        </w:rPr>
      </w:pPr>
      <w:r w:rsidRPr="00154018">
        <w:rPr>
          <w:color w:val="auto"/>
          <w:sz w:val="24"/>
          <w:szCs w:val="24"/>
        </w:rPr>
        <w:t xml:space="preserve"> </w:t>
      </w:r>
    </w:p>
    <w:p w14:paraId="6C80A333" w14:textId="6A7A0E53" w:rsidR="001F4018" w:rsidRPr="00154018" w:rsidRDefault="00F35793" w:rsidP="002A4C84">
      <w:pPr>
        <w:numPr>
          <w:ilvl w:val="0"/>
          <w:numId w:val="4"/>
        </w:numPr>
        <w:ind w:firstLine="370"/>
        <w:rPr>
          <w:color w:val="auto"/>
          <w:sz w:val="24"/>
          <w:szCs w:val="24"/>
        </w:rPr>
      </w:pPr>
      <w:r w:rsidRPr="00154018">
        <w:rPr>
          <w:color w:val="auto"/>
          <w:sz w:val="24"/>
          <w:szCs w:val="24"/>
        </w:rPr>
        <w:t xml:space="preserve">An authorised person may request any person who, in his or her opinion, appears to be contravening or to have contravened any provisions of these by-laws, to refrain from such contravention and take such remedial action to restore the property to its original condition </w:t>
      </w:r>
      <w:r w:rsidR="001F4018" w:rsidRPr="00154018">
        <w:rPr>
          <w:color w:val="auto"/>
          <w:sz w:val="24"/>
          <w:szCs w:val="24"/>
        </w:rPr>
        <w:t>and pay</w:t>
      </w:r>
      <w:r w:rsidR="001F4018" w:rsidRPr="00154018">
        <w:rPr>
          <w:color w:val="auto"/>
          <w:spacing w:val="-2"/>
          <w:sz w:val="24"/>
          <w:szCs w:val="24"/>
        </w:rPr>
        <w:t xml:space="preserve"> </w:t>
      </w:r>
      <w:r w:rsidR="001F4018" w:rsidRPr="00154018">
        <w:rPr>
          <w:color w:val="auto"/>
          <w:spacing w:val="1"/>
          <w:sz w:val="24"/>
          <w:szCs w:val="24"/>
        </w:rPr>
        <w:t>t</w:t>
      </w:r>
      <w:r w:rsidR="001F4018" w:rsidRPr="00154018">
        <w:rPr>
          <w:color w:val="auto"/>
          <w:sz w:val="24"/>
          <w:szCs w:val="24"/>
        </w:rPr>
        <w:t>he</w:t>
      </w:r>
      <w:r w:rsidR="001F4018" w:rsidRPr="00154018">
        <w:rPr>
          <w:color w:val="auto"/>
          <w:spacing w:val="1"/>
          <w:sz w:val="24"/>
          <w:szCs w:val="24"/>
        </w:rPr>
        <w:t xml:space="preserve"> penalty prescribed by Council</w:t>
      </w:r>
      <w:r w:rsidR="001F4018" w:rsidRPr="00154018">
        <w:rPr>
          <w:color w:val="auto"/>
          <w:sz w:val="24"/>
          <w:szCs w:val="24"/>
        </w:rPr>
        <w:t>;</w:t>
      </w:r>
    </w:p>
    <w:p w14:paraId="52C8B147" w14:textId="5E0CD1CE" w:rsidR="00717306" w:rsidRPr="00154018" w:rsidRDefault="00717306" w:rsidP="002A4C84">
      <w:pPr>
        <w:spacing w:after="166" w:line="240" w:lineRule="auto"/>
        <w:ind w:left="0" w:firstLine="0"/>
        <w:jc w:val="left"/>
        <w:rPr>
          <w:color w:val="auto"/>
          <w:sz w:val="24"/>
          <w:szCs w:val="24"/>
        </w:rPr>
      </w:pPr>
    </w:p>
    <w:p w14:paraId="7845CC0D" w14:textId="77777777" w:rsidR="00717306" w:rsidRPr="00154018" w:rsidRDefault="00F35793">
      <w:pPr>
        <w:numPr>
          <w:ilvl w:val="0"/>
          <w:numId w:val="4"/>
        </w:numPr>
        <w:ind w:firstLine="370"/>
        <w:rPr>
          <w:color w:val="auto"/>
          <w:sz w:val="24"/>
          <w:szCs w:val="24"/>
        </w:rPr>
      </w:pPr>
      <w:r w:rsidRPr="00154018">
        <w:rPr>
          <w:color w:val="auto"/>
          <w:sz w:val="24"/>
          <w:szCs w:val="24"/>
        </w:rPr>
        <w:t xml:space="preserve">Where any person who has been ordered to refrain from contravening these by-laws or to take remedial action to restore the property to its original condition in terms of subsection (1), refuses to comply with the instruction, he or she shall be guilty of an offence.  </w:t>
      </w:r>
    </w:p>
    <w:p w14:paraId="28B21811" w14:textId="77777777" w:rsidR="00717306" w:rsidRPr="00154018" w:rsidRDefault="00F35793">
      <w:pPr>
        <w:numPr>
          <w:ilvl w:val="0"/>
          <w:numId w:val="4"/>
        </w:numPr>
        <w:ind w:firstLine="370"/>
        <w:rPr>
          <w:color w:val="auto"/>
          <w:sz w:val="24"/>
          <w:szCs w:val="24"/>
        </w:rPr>
      </w:pPr>
      <w:r w:rsidRPr="00154018">
        <w:rPr>
          <w:color w:val="auto"/>
          <w:sz w:val="24"/>
          <w:szCs w:val="24"/>
        </w:rPr>
        <w:t xml:space="preserve">Each day or portion thereof during which a violation continues shall constitute a separate offence. </w:t>
      </w:r>
    </w:p>
    <w:p w14:paraId="53521C11" w14:textId="77777777" w:rsidR="00717306" w:rsidRPr="00154018" w:rsidRDefault="00F35793" w:rsidP="00A54C6D">
      <w:pPr>
        <w:spacing w:after="312" w:line="240" w:lineRule="auto"/>
        <w:ind w:left="370" w:firstLine="0"/>
        <w:jc w:val="left"/>
        <w:rPr>
          <w:color w:val="auto"/>
          <w:sz w:val="24"/>
          <w:szCs w:val="24"/>
        </w:rPr>
      </w:pPr>
      <w:r w:rsidRPr="00154018">
        <w:rPr>
          <w:color w:val="auto"/>
          <w:sz w:val="24"/>
          <w:szCs w:val="24"/>
        </w:rPr>
        <w:t xml:space="preserve"> </w:t>
      </w:r>
      <w:r w:rsidR="00A54C6D" w:rsidRPr="00154018">
        <w:rPr>
          <w:color w:val="auto"/>
          <w:sz w:val="24"/>
          <w:szCs w:val="24"/>
        </w:rPr>
        <w:tab/>
      </w:r>
      <w:r w:rsidR="00A54C6D" w:rsidRPr="00154018">
        <w:rPr>
          <w:color w:val="auto"/>
          <w:sz w:val="24"/>
          <w:szCs w:val="24"/>
        </w:rPr>
        <w:tab/>
      </w:r>
      <w:r w:rsidR="00A54C6D" w:rsidRPr="00154018">
        <w:rPr>
          <w:color w:val="auto"/>
          <w:sz w:val="24"/>
          <w:szCs w:val="24"/>
        </w:rPr>
        <w:tab/>
      </w:r>
      <w:r w:rsidR="00A54C6D" w:rsidRPr="00154018">
        <w:rPr>
          <w:color w:val="auto"/>
          <w:sz w:val="24"/>
          <w:szCs w:val="24"/>
        </w:rPr>
        <w:tab/>
      </w:r>
      <w:r w:rsidR="00A54C6D" w:rsidRPr="00154018">
        <w:rPr>
          <w:color w:val="auto"/>
          <w:sz w:val="24"/>
          <w:szCs w:val="24"/>
        </w:rPr>
        <w:tab/>
      </w:r>
      <w:r w:rsidRPr="00154018">
        <w:rPr>
          <w:i/>
          <w:color w:val="auto"/>
          <w:sz w:val="24"/>
          <w:szCs w:val="24"/>
        </w:rPr>
        <w:t xml:space="preserve">Obstruction </w:t>
      </w:r>
    </w:p>
    <w:p w14:paraId="100B947E" w14:textId="77777777" w:rsidR="00717306" w:rsidRPr="00154018" w:rsidRDefault="00F35793">
      <w:pPr>
        <w:ind w:left="-15" w:firstLine="370"/>
        <w:rPr>
          <w:color w:val="auto"/>
          <w:sz w:val="24"/>
          <w:szCs w:val="24"/>
        </w:rPr>
      </w:pPr>
      <w:r w:rsidRPr="00154018">
        <w:rPr>
          <w:color w:val="auto"/>
          <w:sz w:val="24"/>
          <w:szCs w:val="24"/>
        </w:rPr>
        <w:t xml:space="preserve">6. Any person who obstructs or impedes or refuses to comply with a request of an authorised person acting in the exercise of the functions conferred in him or her by these by-laws, shall be guilty of an offence. </w:t>
      </w:r>
    </w:p>
    <w:p w14:paraId="274C50DC" w14:textId="77777777" w:rsidR="00717306" w:rsidRPr="00154018" w:rsidRDefault="00F35793" w:rsidP="00A54C6D">
      <w:pPr>
        <w:spacing w:after="312" w:line="240" w:lineRule="auto"/>
        <w:ind w:left="370" w:firstLine="0"/>
        <w:jc w:val="left"/>
        <w:rPr>
          <w:color w:val="auto"/>
          <w:sz w:val="24"/>
          <w:szCs w:val="24"/>
        </w:rPr>
      </w:pPr>
      <w:r w:rsidRPr="00154018">
        <w:rPr>
          <w:color w:val="auto"/>
          <w:sz w:val="24"/>
          <w:szCs w:val="24"/>
        </w:rPr>
        <w:t xml:space="preserve"> </w:t>
      </w:r>
      <w:r w:rsidR="00A54C6D" w:rsidRPr="00154018">
        <w:rPr>
          <w:color w:val="auto"/>
          <w:sz w:val="24"/>
          <w:szCs w:val="24"/>
        </w:rPr>
        <w:tab/>
      </w:r>
      <w:r w:rsidR="00A54C6D" w:rsidRPr="00154018">
        <w:rPr>
          <w:color w:val="auto"/>
          <w:sz w:val="24"/>
          <w:szCs w:val="24"/>
        </w:rPr>
        <w:tab/>
      </w:r>
      <w:r w:rsidR="00A54C6D" w:rsidRPr="00154018">
        <w:rPr>
          <w:color w:val="auto"/>
          <w:sz w:val="24"/>
          <w:szCs w:val="24"/>
        </w:rPr>
        <w:tab/>
      </w:r>
      <w:r w:rsidR="00A54C6D" w:rsidRPr="00154018">
        <w:rPr>
          <w:color w:val="auto"/>
          <w:sz w:val="24"/>
          <w:szCs w:val="24"/>
        </w:rPr>
        <w:tab/>
      </w:r>
      <w:r w:rsidRPr="00154018">
        <w:rPr>
          <w:i/>
          <w:color w:val="auto"/>
          <w:sz w:val="24"/>
          <w:szCs w:val="24"/>
        </w:rPr>
        <w:t xml:space="preserve">Extraction of clay and sand deposits </w:t>
      </w:r>
    </w:p>
    <w:p w14:paraId="35C6CC68" w14:textId="77777777" w:rsidR="00717306" w:rsidRPr="00154018" w:rsidRDefault="00F35793">
      <w:pPr>
        <w:rPr>
          <w:color w:val="auto"/>
          <w:sz w:val="24"/>
          <w:szCs w:val="24"/>
        </w:rPr>
      </w:pPr>
      <w:r w:rsidRPr="00154018">
        <w:rPr>
          <w:color w:val="auto"/>
          <w:sz w:val="24"/>
          <w:szCs w:val="24"/>
        </w:rPr>
        <w:t xml:space="preserve">7 (1) No person shall excavate, remove, possess or licence the removal of clay or sand deposits for commercial purposes without a valid licence issued by the </w:t>
      </w:r>
      <w:r w:rsidR="00326604" w:rsidRPr="00154018">
        <w:rPr>
          <w:color w:val="auto"/>
          <w:sz w:val="24"/>
          <w:szCs w:val="24"/>
        </w:rPr>
        <w:t>Council</w:t>
      </w:r>
      <w:r w:rsidRPr="00154018">
        <w:rPr>
          <w:color w:val="auto"/>
          <w:sz w:val="24"/>
          <w:szCs w:val="24"/>
        </w:rPr>
        <w:t xml:space="preserve">. </w:t>
      </w:r>
    </w:p>
    <w:p w14:paraId="269C8C5F" w14:textId="09C261AE" w:rsidR="00717306" w:rsidRPr="00154018" w:rsidRDefault="00F35793">
      <w:pPr>
        <w:numPr>
          <w:ilvl w:val="0"/>
          <w:numId w:val="5"/>
        </w:numPr>
        <w:rPr>
          <w:color w:val="auto"/>
          <w:sz w:val="24"/>
          <w:szCs w:val="24"/>
        </w:rPr>
      </w:pPr>
      <w:r w:rsidRPr="00154018">
        <w:rPr>
          <w:color w:val="auto"/>
          <w:sz w:val="24"/>
          <w:szCs w:val="24"/>
        </w:rPr>
        <w:t>An authorised person shall order any person found excavating, removing, or in unauthorised possession of clay or sand deposits to pay</w:t>
      </w:r>
      <w:r w:rsidR="001F4018" w:rsidRPr="00154018">
        <w:rPr>
          <w:color w:val="auto"/>
          <w:sz w:val="24"/>
          <w:szCs w:val="24"/>
        </w:rPr>
        <w:t xml:space="preserve"> a fine</w:t>
      </w:r>
      <w:r w:rsidRPr="00154018">
        <w:rPr>
          <w:color w:val="auto"/>
          <w:sz w:val="24"/>
          <w:szCs w:val="24"/>
        </w:rPr>
        <w:t xml:space="preserve"> prescribed </w:t>
      </w:r>
      <w:r w:rsidR="001F4018" w:rsidRPr="00154018">
        <w:rPr>
          <w:color w:val="auto"/>
          <w:sz w:val="24"/>
          <w:szCs w:val="24"/>
        </w:rPr>
        <w:t xml:space="preserve">in the approved council budget. </w:t>
      </w:r>
    </w:p>
    <w:p w14:paraId="5EC1E324" w14:textId="77777777" w:rsidR="00717306" w:rsidRPr="00154018" w:rsidRDefault="00F35793">
      <w:pPr>
        <w:numPr>
          <w:ilvl w:val="0"/>
          <w:numId w:val="5"/>
        </w:numPr>
        <w:rPr>
          <w:color w:val="auto"/>
          <w:sz w:val="24"/>
          <w:szCs w:val="24"/>
        </w:rPr>
      </w:pPr>
      <w:r w:rsidRPr="00154018">
        <w:rPr>
          <w:color w:val="auto"/>
          <w:sz w:val="24"/>
          <w:szCs w:val="24"/>
        </w:rPr>
        <w:lastRenderedPageBreak/>
        <w:t xml:space="preserve">Where any person so ordered to pay the spot fine in terms of subsection (2) refuses to comply, the council shall immediately impound the vehicle and equipment used in the excavation or removal of such clay or sand deposit. </w:t>
      </w:r>
    </w:p>
    <w:p w14:paraId="4F33B29F" w14:textId="77777777" w:rsidR="00717306" w:rsidRPr="00154018" w:rsidRDefault="00F35793">
      <w:pPr>
        <w:numPr>
          <w:ilvl w:val="0"/>
          <w:numId w:val="5"/>
        </w:numPr>
        <w:spacing w:after="0"/>
        <w:rPr>
          <w:color w:val="auto"/>
          <w:sz w:val="24"/>
          <w:szCs w:val="24"/>
        </w:rPr>
      </w:pPr>
      <w:r w:rsidRPr="00154018">
        <w:rPr>
          <w:color w:val="auto"/>
          <w:sz w:val="24"/>
          <w:szCs w:val="24"/>
        </w:rPr>
        <w:t xml:space="preserve">The vehicle or equipment so impounded shall be taken to a secure compound designated for that purpose by Council. </w:t>
      </w:r>
    </w:p>
    <w:p w14:paraId="0D584FBD" w14:textId="4DCE7728" w:rsidR="00717306" w:rsidRPr="00154018" w:rsidRDefault="00F35793">
      <w:pPr>
        <w:numPr>
          <w:ilvl w:val="0"/>
          <w:numId w:val="5"/>
        </w:numPr>
        <w:rPr>
          <w:color w:val="auto"/>
          <w:sz w:val="24"/>
          <w:szCs w:val="24"/>
        </w:rPr>
      </w:pPr>
      <w:r w:rsidRPr="00154018">
        <w:rPr>
          <w:color w:val="auto"/>
          <w:sz w:val="24"/>
          <w:szCs w:val="24"/>
        </w:rPr>
        <w:t xml:space="preserve">The vehicle or equipment so impounded shall only be released upon payment of </w:t>
      </w:r>
      <w:r w:rsidR="001F4018" w:rsidRPr="00154018">
        <w:rPr>
          <w:color w:val="auto"/>
          <w:sz w:val="24"/>
          <w:szCs w:val="24"/>
        </w:rPr>
        <w:t xml:space="preserve">a fine </w:t>
      </w:r>
      <w:r w:rsidR="00BE233A" w:rsidRPr="00154018">
        <w:rPr>
          <w:color w:val="auto"/>
          <w:sz w:val="24"/>
          <w:szCs w:val="24"/>
        </w:rPr>
        <w:t xml:space="preserve">specified in the tariff schedule </w:t>
      </w:r>
      <w:r w:rsidR="001F4018" w:rsidRPr="00154018">
        <w:rPr>
          <w:color w:val="auto"/>
          <w:sz w:val="24"/>
          <w:szCs w:val="24"/>
        </w:rPr>
        <w:t xml:space="preserve">plus </w:t>
      </w:r>
      <w:r w:rsidRPr="00154018">
        <w:rPr>
          <w:color w:val="auto"/>
          <w:sz w:val="24"/>
          <w:szCs w:val="24"/>
        </w:rPr>
        <w:t xml:space="preserve">such storage charges as determined by Council from time to time.  </w:t>
      </w:r>
    </w:p>
    <w:p w14:paraId="0FF7AE33" w14:textId="77777777" w:rsidR="00717306" w:rsidRPr="00154018" w:rsidRDefault="00F35793">
      <w:pPr>
        <w:numPr>
          <w:ilvl w:val="0"/>
          <w:numId w:val="5"/>
        </w:numPr>
        <w:spacing w:after="310"/>
        <w:rPr>
          <w:color w:val="auto"/>
          <w:sz w:val="24"/>
          <w:szCs w:val="24"/>
        </w:rPr>
      </w:pPr>
      <w:r w:rsidRPr="00154018">
        <w:rPr>
          <w:color w:val="auto"/>
          <w:sz w:val="24"/>
          <w:szCs w:val="24"/>
        </w:rPr>
        <w:t xml:space="preserve">Any vehicle or equipment which remain unclaimed for three (3) months from the date of impoundment shall be disposed in terms of section 8. </w:t>
      </w:r>
    </w:p>
    <w:p w14:paraId="2BE29845" w14:textId="77777777" w:rsidR="00717306" w:rsidRPr="00154018" w:rsidRDefault="00F35793">
      <w:pPr>
        <w:spacing w:after="300" w:line="333" w:lineRule="auto"/>
        <w:ind w:left="10" w:right="-15"/>
        <w:jc w:val="center"/>
        <w:rPr>
          <w:color w:val="auto"/>
          <w:sz w:val="24"/>
          <w:szCs w:val="24"/>
        </w:rPr>
      </w:pPr>
      <w:r w:rsidRPr="00154018">
        <w:rPr>
          <w:i/>
          <w:color w:val="auto"/>
          <w:sz w:val="24"/>
          <w:szCs w:val="24"/>
        </w:rPr>
        <w:t xml:space="preserve">Disposal of unclaimed vehicles and equipment </w:t>
      </w:r>
    </w:p>
    <w:p w14:paraId="2EF85C52" w14:textId="77777777" w:rsidR="00717306" w:rsidRPr="00154018" w:rsidRDefault="00F35793" w:rsidP="00AF53FF">
      <w:pPr>
        <w:spacing w:after="85"/>
        <w:ind w:left="-15" w:firstLine="0"/>
        <w:rPr>
          <w:color w:val="auto"/>
          <w:sz w:val="24"/>
          <w:szCs w:val="24"/>
        </w:rPr>
      </w:pPr>
      <w:r w:rsidRPr="00154018">
        <w:rPr>
          <w:color w:val="auto"/>
          <w:sz w:val="24"/>
          <w:szCs w:val="24"/>
        </w:rPr>
        <w:t xml:space="preserve">8. (1) Council shall publish in any newspaper of wide circulation within the Council area, a list of unclaimed vehicles and equipment and advice the owners to claim the goods within thirty </w:t>
      </w:r>
    </w:p>
    <w:p w14:paraId="08FA73AF" w14:textId="77777777" w:rsidR="00717306" w:rsidRPr="00154018" w:rsidRDefault="00F35793">
      <w:pPr>
        <w:rPr>
          <w:color w:val="auto"/>
          <w:sz w:val="24"/>
          <w:szCs w:val="24"/>
        </w:rPr>
      </w:pPr>
      <w:r w:rsidRPr="00154018">
        <w:rPr>
          <w:color w:val="auto"/>
          <w:sz w:val="24"/>
          <w:szCs w:val="24"/>
        </w:rPr>
        <w:t xml:space="preserve">(30) days. </w:t>
      </w:r>
    </w:p>
    <w:p w14:paraId="0B34B567" w14:textId="77777777" w:rsidR="00717306" w:rsidRPr="00154018" w:rsidRDefault="00F35793" w:rsidP="009864DC">
      <w:pPr>
        <w:spacing w:after="166" w:line="240" w:lineRule="auto"/>
        <w:ind w:left="370" w:firstLine="0"/>
        <w:jc w:val="left"/>
        <w:rPr>
          <w:color w:val="auto"/>
          <w:sz w:val="24"/>
          <w:szCs w:val="24"/>
        </w:rPr>
      </w:pPr>
      <w:r w:rsidRPr="00154018">
        <w:rPr>
          <w:color w:val="auto"/>
          <w:sz w:val="24"/>
          <w:szCs w:val="24"/>
        </w:rPr>
        <w:t xml:space="preserve"> Council shall sell by public auction, any vehicles and equipment that remain unclaimed thirty (30) days after the notice of unclaimed vehicles and equipment has been published. </w:t>
      </w:r>
    </w:p>
    <w:p w14:paraId="001FE612" w14:textId="77777777" w:rsidR="00717306" w:rsidRPr="00154018" w:rsidRDefault="00F35793">
      <w:pPr>
        <w:spacing w:after="166" w:line="240" w:lineRule="auto"/>
        <w:ind w:left="370" w:firstLine="0"/>
        <w:jc w:val="left"/>
        <w:rPr>
          <w:color w:val="auto"/>
          <w:sz w:val="24"/>
          <w:szCs w:val="24"/>
        </w:rPr>
      </w:pPr>
      <w:r w:rsidRPr="00154018">
        <w:rPr>
          <w:color w:val="auto"/>
          <w:sz w:val="24"/>
          <w:szCs w:val="24"/>
        </w:rPr>
        <w:t xml:space="preserve"> </w:t>
      </w:r>
    </w:p>
    <w:p w14:paraId="62C9F61C" w14:textId="77777777" w:rsidR="00717306" w:rsidRPr="00154018" w:rsidRDefault="00F35793">
      <w:pPr>
        <w:numPr>
          <w:ilvl w:val="0"/>
          <w:numId w:val="7"/>
        </w:numPr>
        <w:ind w:firstLine="370"/>
        <w:rPr>
          <w:color w:val="auto"/>
          <w:sz w:val="24"/>
          <w:szCs w:val="24"/>
        </w:rPr>
      </w:pPr>
      <w:r w:rsidRPr="00154018">
        <w:rPr>
          <w:color w:val="auto"/>
          <w:sz w:val="24"/>
          <w:szCs w:val="24"/>
        </w:rPr>
        <w:t xml:space="preserve">Council shall deduct the charges for storage from the proceeds of the sale of unclaimed vehicles and equipment and the balance, if any, shall be paid to the owner within thirty (30) days from the date on which the owner submits to the council a written request for such payment. </w:t>
      </w:r>
    </w:p>
    <w:p w14:paraId="78F38B81" w14:textId="77777777" w:rsidR="00717306" w:rsidRPr="00154018" w:rsidRDefault="00F35793">
      <w:pPr>
        <w:spacing w:after="166" w:line="240" w:lineRule="auto"/>
        <w:ind w:left="370" w:firstLine="0"/>
        <w:jc w:val="left"/>
        <w:rPr>
          <w:color w:val="auto"/>
          <w:sz w:val="24"/>
          <w:szCs w:val="24"/>
        </w:rPr>
      </w:pPr>
      <w:r w:rsidRPr="00154018">
        <w:rPr>
          <w:color w:val="auto"/>
          <w:sz w:val="24"/>
          <w:szCs w:val="24"/>
        </w:rPr>
        <w:t xml:space="preserve"> </w:t>
      </w:r>
    </w:p>
    <w:p w14:paraId="323BBB57" w14:textId="77777777" w:rsidR="00717306" w:rsidRPr="00154018" w:rsidRDefault="00F35793">
      <w:pPr>
        <w:numPr>
          <w:ilvl w:val="0"/>
          <w:numId w:val="7"/>
        </w:numPr>
        <w:ind w:firstLine="370"/>
        <w:rPr>
          <w:color w:val="auto"/>
          <w:sz w:val="24"/>
          <w:szCs w:val="24"/>
        </w:rPr>
      </w:pPr>
      <w:r w:rsidRPr="00154018">
        <w:rPr>
          <w:color w:val="auto"/>
          <w:sz w:val="24"/>
          <w:szCs w:val="24"/>
        </w:rPr>
        <w:t xml:space="preserve">Council shall operate a special account into which money realised from the sale of unclaimed vehicles and equipment shall be deposited. </w:t>
      </w:r>
    </w:p>
    <w:p w14:paraId="388ECC9A" w14:textId="77777777" w:rsidR="00717306" w:rsidRPr="00154018" w:rsidRDefault="00F35793">
      <w:pPr>
        <w:spacing w:after="166" w:line="240" w:lineRule="auto"/>
        <w:ind w:left="370" w:firstLine="0"/>
        <w:jc w:val="left"/>
        <w:rPr>
          <w:color w:val="auto"/>
          <w:sz w:val="24"/>
          <w:szCs w:val="24"/>
        </w:rPr>
      </w:pPr>
      <w:r w:rsidRPr="00154018">
        <w:rPr>
          <w:color w:val="auto"/>
          <w:sz w:val="24"/>
          <w:szCs w:val="24"/>
        </w:rPr>
        <w:t xml:space="preserve"> </w:t>
      </w:r>
    </w:p>
    <w:p w14:paraId="594BFB2C" w14:textId="77777777" w:rsidR="00717306" w:rsidRPr="00154018" w:rsidRDefault="00F35793">
      <w:pPr>
        <w:numPr>
          <w:ilvl w:val="0"/>
          <w:numId w:val="7"/>
        </w:numPr>
        <w:spacing w:after="310"/>
        <w:ind w:firstLine="370"/>
        <w:rPr>
          <w:color w:val="auto"/>
          <w:sz w:val="24"/>
          <w:szCs w:val="24"/>
        </w:rPr>
      </w:pPr>
      <w:r w:rsidRPr="00154018">
        <w:rPr>
          <w:color w:val="auto"/>
          <w:sz w:val="24"/>
          <w:szCs w:val="24"/>
        </w:rPr>
        <w:t xml:space="preserve">Any money not claimed within thirty (30) days after the sale of vehicles and equipment shall be forfeited to Council. </w:t>
      </w:r>
    </w:p>
    <w:p w14:paraId="77DDEC80" w14:textId="13BE4E78" w:rsidR="00BE233A" w:rsidRPr="00154018" w:rsidRDefault="00BE233A" w:rsidP="00A20A2F">
      <w:pPr>
        <w:spacing w:after="300" w:line="333" w:lineRule="auto"/>
        <w:ind w:left="10" w:right="-15"/>
        <w:jc w:val="center"/>
        <w:rPr>
          <w:b/>
          <w:bCs/>
          <w:color w:val="auto"/>
          <w:sz w:val="24"/>
          <w:szCs w:val="24"/>
        </w:rPr>
      </w:pPr>
      <w:r w:rsidRPr="00154018">
        <w:rPr>
          <w:b/>
          <w:bCs/>
          <w:i/>
          <w:iCs/>
          <w:color w:val="auto"/>
          <w:sz w:val="24"/>
          <w:szCs w:val="24"/>
        </w:rPr>
        <w:t>Offences and Penalties</w:t>
      </w:r>
    </w:p>
    <w:p w14:paraId="17C6D833" w14:textId="77777777" w:rsidR="00BE233A" w:rsidRPr="00154018" w:rsidRDefault="00BE233A" w:rsidP="00BE233A">
      <w:pPr>
        <w:spacing w:after="0" w:line="240" w:lineRule="auto"/>
        <w:ind w:left="370" w:firstLine="0"/>
        <w:jc w:val="left"/>
        <w:rPr>
          <w:color w:val="auto"/>
          <w:sz w:val="24"/>
          <w:szCs w:val="24"/>
        </w:rPr>
      </w:pPr>
    </w:p>
    <w:p w14:paraId="4260CD02" w14:textId="77777777" w:rsidR="00BE233A" w:rsidRPr="00154018" w:rsidRDefault="00BE233A" w:rsidP="00BE233A">
      <w:pPr>
        <w:spacing w:after="0" w:line="240" w:lineRule="auto"/>
        <w:ind w:left="370" w:firstLine="0"/>
        <w:jc w:val="left"/>
        <w:rPr>
          <w:color w:val="auto"/>
          <w:sz w:val="24"/>
          <w:szCs w:val="24"/>
        </w:rPr>
      </w:pPr>
      <w:r w:rsidRPr="00154018">
        <w:rPr>
          <w:color w:val="auto"/>
          <w:sz w:val="24"/>
          <w:szCs w:val="24"/>
        </w:rPr>
        <w:t>9. Any person who</w:t>
      </w:r>
    </w:p>
    <w:p w14:paraId="16A58D36" w14:textId="77777777" w:rsidR="00BE233A" w:rsidRPr="00154018" w:rsidRDefault="00BE233A" w:rsidP="00BE233A">
      <w:pPr>
        <w:spacing w:after="0" w:line="240" w:lineRule="auto"/>
        <w:ind w:left="370" w:firstLine="0"/>
        <w:jc w:val="left"/>
        <w:rPr>
          <w:color w:val="auto"/>
          <w:sz w:val="24"/>
          <w:szCs w:val="24"/>
        </w:rPr>
      </w:pPr>
    </w:p>
    <w:p w14:paraId="68270F08" w14:textId="77777777" w:rsidR="00BE233A" w:rsidRPr="00154018" w:rsidRDefault="00BE233A" w:rsidP="00BE233A">
      <w:pPr>
        <w:spacing w:after="0" w:line="240" w:lineRule="auto"/>
        <w:ind w:left="370" w:firstLine="0"/>
        <w:jc w:val="left"/>
        <w:rPr>
          <w:color w:val="auto"/>
          <w:sz w:val="24"/>
          <w:szCs w:val="24"/>
        </w:rPr>
        <w:sectPr w:rsidR="00BE233A" w:rsidRPr="00154018" w:rsidSect="00BE233A">
          <w:pgSz w:w="12240" w:h="15840"/>
          <w:pgMar w:top="1360" w:right="1680" w:bottom="280" w:left="1700" w:header="720" w:footer="720" w:gutter="0"/>
          <w:cols w:space="720" w:equalWidth="0">
            <w:col w:w="8860"/>
          </w:cols>
          <w:noEndnote/>
        </w:sectPr>
      </w:pPr>
    </w:p>
    <w:p w14:paraId="3D788B82" w14:textId="77777777" w:rsidR="00BE233A" w:rsidRPr="00154018" w:rsidRDefault="00BE233A" w:rsidP="00BE233A">
      <w:pPr>
        <w:spacing w:after="0" w:line="240" w:lineRule="auto"/>
        <w:ind w:left="370" w:firstLine="0"/>
        <w:jc w:val="left"/>
        <w:rPr>
          <w:color w:val="auto"/>
          <w:sz w:val="24"/>
          <w:szCs w:val="24"/>
        </w:rPr>
      </w:pPr>
      <w:r w:rsidRPr="00154018">
        <w:rPr>
          <w:color w:val="auto"/>
          <w:sz w:val="24"/>
          <w:szCs w:val="24"/>
        </w:rPr>
        <w:t>(a)</w:t>
      </w:r>
    </w:p>
    <w:p w14:paraId="548CDFC1" w14:textId="77777777" w:rsidR="00BE233A" w:rsidRPr="00154018" w:rsidRDefault="00BE233A" w:rsidP="00BE233A">
      <w:pPr>
        <w:spacing w:after="0" w:line="240" w:lineRule="auto"/>
        <w:ind w:left="370" w:firstLine="0"/>
        <w:jc w:val="left"/>
        <w:rPr>
          <w:color w:val="auto"/>
          <w:sz w:val="24"/>
          <w:szCs w:val="24"/>
        </w:rPr>
      </w:pPr>
      <w:r w:rsidRPr="00154018">
        <w:rPr>
          <w:color w:val="auto"/>
          <w:sz w:val="24"/>
          <w:szCs w:val="24"/>
        </w:rPr>
        <w:br w:type="column"/>
      </w:r>
      <w:r w:rsidRPr="00154018">
        <w:rPr>
          <w:color w:val="auto"/>
          <w:sz w:val="24"/>
          <w:szCs w:val="24"/>
        </w:rPr>
        <w:t>dredges, fills, builds upon, cultivate, excavate, degrades or otherwise alter in any way</w:t>
      </w:r>
    </w:p>
    <w:p w14:paraId="3B70CDAC" w14:textId="77777777" w:rsidR="00BE233A" w:rsidRPr="00154018" w:rsidRDefault="00BE233A" w:rsidP="00BE233A">
      <w:pPr>
        <w:spacing w:after="0" w:line="240" w:lineRule="auto"/>
        <w:ind w:left="370" w:firstLine="0"/>
        <w:jc w:val="left"/>
        <w:rPr>
          <w:color w:val="auto"/>
          <w:sz w:val="24"/>
          <w:szCs w:val="24"/>
        </w:rPr>
        <w:sectPr w:rsidR="00BE233A" w:rsidRPr="00154018">
          <w:type w:val="continuous"/>
          <w:pgSz w:w="12240" w:h="15840"/>
          <w:pgMar w:top="1360" w:right="1680" w:bottom="280" w:left="1700" w:header="720" w:footer="720" w:gutter="0"/>
          <w:cols w:num="2" w:space="720" w:equalWidth="0">
            <w:col w:w="780" w:space="144"/>
            <w:col w:w="7936"/>
          </w:cols>
          <w:noEndnote/>
        </w:sectPr>
      </w:pPr>
    </w:p>
    <w:p w14:paraId="718F222A" w14:textId="77777777" w:rsidR="00BE233A" w:rsidRPr="00154018" w:rsidRDefault="00BE233A" w:rsidP="00BE233A">
      <w:pPr>
        <w:spacing w:after="0" w:line="240" w:lineRule="auto"/>
        <w:ind w:left="370" w:firstLine="0"/>
        <w:jc w:val="left"/>
        <w:rPr>
          <w:color w:val="auto"/>
          <w:sz w:val="24"/>
          <w:szCs w:val="24"/>
        </w:rPr>
      </w:pPr>
      <w:r w:rsidRPr="00154018">
        <w:rPr>
          <w:color w:val="auto"/>
          <w:sz w:val="24"/>
          <w:szCs w:val="24"/>
        </w:rPr>
        <w:t>the soil or surface of any marginalised land in terms of section 4;  or</w:t>
      </w:r>
    </w:p>
    <w:p w14:paraId="1B1E8791" w14:textId="77777777" w:rsidR="00BE233A" w:rsidRPr="00154018" w:rsidRDefault="00BE233A" w:rsidP="00BE233A">
      <w:pPr>
        <w:spacing w:after="0" w:line="240" w:lineRule="auto"/>
        <w:ind w:left="370" w:firstLine="0"/>
        <w:jc w:val="left"/>
        <w:rPr>
          <w:color w:val="auto"/>
          <w:sz w:val="24"/>
          <w:szCs w:val="24"/>
        </w:rPr>
        <w:sectPr w:rsidR="00BE233A" w:rsidRPr="00154018">
          <w:type w:val="continuous"/>
          <w:pgSz w:w="12240" w:h="15840"/>
          <w:pgMar w:top="1360" w:right="1680" w:bottom="280" w:left="1700" w:header="720" w:footer="720" w:gutter="0"/>
          <w:cols w:space="720" w:equalWidth="0">
            <w:col w:w="8860"/>
          </w:cols>
          <w:noEndnote/>
        </w:sectPr>
      </w:pPr>
    </w:p>
    <w:p w14:paraId="7D438523" w14:textId="77777777" w:rsidR="00BE233A" w:rsidRPr="00154018" w:rsidRDefault="00BE233A" w:rsidP="00BE233A">
      <w:pPr>
        <w:spacing w:after="0" w:line="240" w:lineRule="auto"/>
        <w:ind w:left="370" w:firstLine="0"/>
        <w:jc w:val="left"/>
        <w:rPr>
          <w:color w:val="auto"/>
          <w:sz w:val="24"/>
          <w:szCs w:val="24"/>
        </w:rPr>
      </w:pPr>
    </w:p>
    <w:p w14:paraId="22578A26" w14:textId="77777777" w:rsidR="00BE233A" w:rsidRPr="00154018" w:rsidRDefault="00BE233A" w:rsidP="00BE233A">
      <w:pPr>
        <w:spacing w:after="0" w:line="240" w:lineRule="auto"/>
        <w:ind w:left="370" w:firstLine="0"/>
        <w:jc w:val="left"/>
        <w:rPr>
          <w:color w:val="auto"/>
          <w:sz w:val="24"/>
          <w:szCs w:val="24"/>
        </w:rPr>
      </w:pPr>
      <w:r w:rsidRPr="00154018">
        <w:rPr>
          <w:color w:val="auto"/>
          <w:sz w:val="24"/>
          <w:szCs w:val="24"/>
        </w:rPr>
        <w:t>(b)</w:t>
      </w:r>
    </w:p>
    <w:p w14:paraId="135BA627" w14:textId="77777777" w:rsidR="00BE233A" w:rsidRPr="00154018" w:rsidRDefault="00BE233A" w:rsidP="00BE233A">
      <w:pPr>
        <w:spacing w:after="0" w:line="240" w:lineRule="auto"/>
        <w:ind w:left="370" w:firstLine="0"/>
        <w:jc w:val="left"/>
        <w:rPr>
          <w:color w:val="auto"/>
          <w:sz w:val="24"/>
          <w:szCs w:val="24"/>
        </w:rPr>
      </w:pPr>
      <w:r w:rsidRPr="00154018">
        <w:rPr>
          <w:color w:val="auto"/>
          <w:sz w:val="24"/>
          <w:szCs w:val="24"/>
        </w:rPr>
        <w:br w:type="column"/>
      </w:r>
    </w:p>
    <w:p w14:paraId="3E01F18C" w14:textId="77777777" w:rsidR="00BE233A" w:rsidRPr="00154018" w:rsidRDefault="00BE233A" w:rsidP="00BE233A">
      <w:pPr>
        <w:spacing w:after="0" w:line="240" w:lineRule="auto"/>
        <w:ind w:left="370" w:firstLine="0"/>
        <w:jc w:val="left"/>
        <w:rPr>
          <w:color w:val="auto"/>
          <w:sz w:val="24"/>
          <w:szCs w:val="24"/>
        </w:rPr>
      </w:pPr>
      <w:r w:rsidRPr="00154018">
        <w:rPr>
          <w:color w:val="auto"/>
          <w:sz w:val="24"/>
          <w:szCs w:val="24"/>
        </w:rPr>
        <w:t>obstructs, or impedes or refuses to comply with a request of an authorised person in</w:t>
      </w:r>
    </w:p>
    <w:p w14:paraId="6B9C575B" w14:textId="77777777" w:rsidR="00BE233A" w:rsidRPr="00154018" w:rsidRDefault="00BE233A" w:rsidP="00BE233A">
      <w:pPr>
        <w:spacing w:after="0" w:line="240" w:lineRule="auto"/>
        <w:ind w:left="370" w:firstLine="0"/>
        <w:jc w:val="left"/>
        <w:rPr>
          <w:color w:val="auto"/>
          <w:sz w:val="24"/>
          <w:szCs w:val="24"/>
        </w:rPr>
        <w:sectPr w:rsidR="00BE233A" w:rsidRPr="00154018">
          <w:type w:val="continuous"/>
          <w:pgSz w:w="12240" w:h="15840"/>
          <w:pgMar w:top="1360" w:right="1680" w:bottom="280" w:left="1700" w:header="720" w:footer="720" w:gutter="0"/>
          <w:cols w:num="2" w:space="720" w:equalWidth="0">
            <w:col w:w="780" w:space="144"/>
            <w:col w:w="7936"/>
          </w:cols>
          <w:noEndnote/>
        </w:sectPr>
      </w:pPr>
    </w:p>
    <w:p w14:paraId="67D0338B" w14:textId="77777777" w:rsidR="00BE233A" w:rsidRPr="00154018" w:rsidRDefault="00BE233A" w:rsidP="00BE233A">
      <w:pPr>
        <w:spacing w:after="0" w:line="240" w:lineRule="auto"/>
        <w:ind w:left="370" w:firstLine="0"/>
        <w:jc w:val="left"/>
        <w:rPr>
          <w:color w:val="auto"/>
          <w:sz w:val="24"/>
          <w:szCs w:val="24"/>
        </w:rPr>
      </w:pPr>
      <w:r w:rsidRPr="00154018">
        <w:rPr>
          <w:color w:val="auto"/>
          <w:sz w:val="24"/>
          <w:szCs w:val="24"/>
        </w:rPr>
        <w:t>terms of section 5 and 6;  or</w:t>
      </w:r>
    </w:p>
    <w:p w14:paraId="7199ED6C" w14:textId="77777777" w:rsidR="00154018" w:rsidRPr="00154018" w:rsidRDefault="00154018" w:rsidP="00154018">
      <w:pPr>
        <w:spacing w:after="0" w:line="240" w:lineRule="auto"/>
        <w:ind w:left="0" w:firstLine="0"/>
        <w:jc w:val="left"/>
        <w:rPr>
          <w:color w:val="auto"/>
          <w:sz w:val="24"/>
          <w:szCs w:val="24"/>
        </w:rPr>
      </w:pPr>
      <w:r w:rsidRPr="00154018">
        <w:rPr>
          <w:color w:val="auto"/>
          <w:sz w:val="24"/>
          <w:szCs w:val="24"/>
        </w:rPr>
        <w:t>(c)excavates, removes, possesses, or licences the removal of clay, sand or gravel deposits for commercial purposes without a valid licence issued by the Agency in terms of section 7 (1);</w:t>
      </w:r>
    </w:p>
    <w:p w14:paraId="39362D3D" w14:textId="77777777" w:rsidR="00154018" w:rsidRPr="00154018" w:rsidRDefault="00154018" w:rsidP="00154018">
      <w:pPr>
        <w:spacing w:after="0" w:line="240" w:lineRule="auto"/>
        <w:ind w:left="0" w:firstLine="0"/>
        <w:jc w:val="left"/>
        <w:rPr>
          <w:color w:val="auto"/>
          <w:sz w:val="24"/>
          <w:szCs w:val="24"/>
        </w:rPr>
      </w:pPr>
    </w:p>
    <w:p w14:paraId="6E72514D" w14:textId="77777777" w:rsidR="00154018" w:rsidRPr="00154018" w:rsidRDefault="00154018" w:rsidP="00154018">
      <w:pPr>
        <w:spacing w:after="0" w:line="240" w:lineRule="auto"/>
        <w:ind w:left="0" w:firstLine="0"/>
        <w:jc w:val="left"/>
        <w:rPr>
          <w:color w:val="auto"/>
          <w:sz w:val="24"/>
          <w:szCs w:val="24"/>
        </w:rPr>
      </w:pPr>
      <w:r w:rsidRPr="00154018">
        <w:rPr>
          <w:color w:val="auto"/>
          <w:sz w:val="24"/>
          <w:szCs w:val="24"/>
        </w:rPr>
        <w:t>Shall be guilty of an offence and liable to a fine as prescribed in the first schedule as approved in the Manyame RDC Annual Budget.</w:t>
      </w:r>
    </w:p>
    <w:p w14:paraId="32A5F680" w14:textId="77777777" w:rsidR="00154018" w:rsidRPr="00154018" w:rsidRDefault="00154018" w:rsidP="00154018">
      <w:pPr>
        <w:spacing w:after="0" w:line="240" w:lineRule="auto"/>
        <w:ind w:left="370" w:firstLine="0"/>
        <w:jc w:val="left"/>
        <w:rPr>
          <w:b/>
          <w:bCs/>
          <w:color w:val="auto"/>
          <w:sz w:val="24"/>
          <w:szCs w:val="24"/>
        </w:rPr>
      </w:pPr>
    </w:p>
    <w:p w14:paraId="39565482" w14:textId="77777777" w:rsidR="00BE233A" w:rsidRPr="00154018" w:rsidRDefault="00BE233A" w:rsidP="00154018">
      <w:pPr>
        <w:spacing w:after="0" w:line="240" w:lineRule="auto"/>
        <w:ind w:left="0" w:firstLine="0"/>
        <w:jc w:val="left"/>
        <w:rPr>
          <w:color w:val="auto"/>
          <w:sz w:val="24"/>
          <w:szCs w:val="24"/>
        </w:rPr>
        <w:sectPr w:rsidR="00BE233A" w:rsidRPr="00154018">
          <w:type w:val="continuous"/>
          <w:pgSz w:w="12240" w:h="15840"/>
          <w:pgMar w:top="1360" w:right="1680" w:bottom="280" w:left="1700" w:header="720" w:footer="720" w:gutter="0"/>
          <w:cols w:space="720" w:equalWidth="0">
            <w:col w:w="8860"/>
          </w:cols>
          <w:noEndnote/>
        </w:sectPr>
      </w:pPr>
    </w:p>
    <w:p w14:paraId="58FB97BC" w14:textId="77777777" w:rsidR="00BE233A" w:rsidRPr="00154018" w:rsidRDefault="00BE233A" w:rsidP="00BE233A">
      <w:pPr>
        <w:spacing w:after="0" w:line="240" w:lineRule="auto"/>
        <w:ind w:left="370" w:firstLine="0"/>
        <w:jc w:val="left"/>
        <w:rPr>
          <w:b/>
          <w:bCs/>
          <w:color w:val="auto"/>
          <w:sz w:val="24"/>
          <w:szCs w:val="24"/>
        </w:rPr>
      </w:pPr>
      <w:bookmarkStart w:id="4" w:name="_GoBack"/>
      <w:bookmarkEnd w:id="4"/>
    </w:p>
    <w:p w14:paraId="46F8ED20" w14:textId="77777777" w:rsidR="00BE233A" w:rsidRPr="00154018" w:rsidRDefault="00BE233A" w:rsidP="00BE233A">
      <w:pPr>
        <w:spacing w:after="0" w:line="240" w:lineRule="auto"/>
        <w:ind w:left="370" w:firstLine="0"/>
        <w:jc w:val="left"/>
        <w:rPr>
          <w:b/>
          <w:bCs/>
          <w:color w:val="auto"/>
          <w:sz w:val="24"/>
          <w:szCs w:val="24"/>
        </w:rPr>
      </w:pPr>
      <w:r w:rsidRPr="00154018">
        <w:rPr>
          <w:b/>
          <w:bCs/>
          <w:color w:val="auto"/>
          <w:sz w:val="24"/>
          <w:szCs w:val="24"/>
        </w:rPr>
        <w:t>FIRST SCHEDULE</w:t>
      </w:r>
    </w:p>
    <w:p w14:paraId="56ADB8B2" w14:textId="77777777" w:rsidR="00BE233A" w:rsidRPr="00154018" w:rsidRDefault="00BE233A" w:rsidP="00BE233A">
      <w:pPr>
        <w:spacing w:after="0" w:line="240" w:lineRule="auto"/>
        <w:ind w:left="370" w:firstLine="0"/>
        <w:jc w:val="left"/>
        <w:rPr>
          <w:b/>
          <w:bCs/>
          <w:i/>
          <w:color w:val="auto"/>
          <w:sz w:val="24"/>
          <w:szCs w:val="24"/>
        </w:rPr>
      </w:pPr>
      <w:r w:rsidRPr="00154018">
        <w:rPr>
          <w:b/>
          <w:bCs/>
          <w:color w:val="auto"/>
          <w:sz w:val="24"/>
          <w:szCs w:val="24"/>
        </w:rPr>
        <w:tab/>
      </w:r>
      <w:r w:rsidRPr="00154018">
        <w:rPr>
          <w:b/>
          <w:bCs/>
          <w:color w:val="auto"/>
          <w:sz w:val="24"/>
          <w:szCs w:val="24"/>
        </w:rPr>
        <w:tab/>
      </w:r>
      <w:r w:rsidRPr="00154018">
        <w:rPr>
          <w:b/>
          <w:bCs/>
          <w:color w:val="auto"/>
          <w:sz w:val="24"/>
          <w:szCs w:val="24"/>
        </w:rPr>
        <w:tab/>
      </w:r>
      <w:r w:rsidRPr="00154018">
        <w:rPr>
          <w:b/>
          <w:bCs/>
          <w:color w:val="auto"/>
          <w:sz w:val="24"/>
          <w:szCs w:val="24"/>
        </w:rPr>
        <w:tab/>
      </w:r>
      <w:r w:rsidRPr="00154018">
        <w:rPr>
          <w:b/>
          <w:bCs/>
          <w:color w:val="auto"/>
          <w:sz w:val="24"/>
          <w:szCs w:val="24"/>
        </w:rPr>
        <w:tab/>
      </w:r>
      <w:r w:rsidRPr="00154018">
        <w:rPr>
          <w:b/>
          <w:bCs/>
          <w:color w:val="auto"/>
          <w:sz w:val="24"/>
          <w:szCs w:val="24"/>
        </w:rPr>
        <w:tab/>
        <w:t xml:space="preserve">          FEES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66"/>
        <w:gridCol w:w="1723"/>
        <w:gridCol w:w="3956"/>
        <w:gridCol w:w="1891"/>
      </w:tblGrid>
      <w:tr w:rsidR="00154018" w:rsidRPr="00154018" w14:paraId="19376D40" w14:textId="77777777" w:rsidTr="005B09BD">
        <w:tc>
          <w:tcPr>
            <w:tcW w:w="859" w:type="dxa"/>
            <w:tcBorders>
              <w:top w:val="single" w:sz="4" w:space="0" w:color="000000"/>
              <w:left w:val="single" w:sz="4" w:space="0" w:color="000000"/>
              <w:bottom w:val="single" w:sz="4" w:space="0" w:color="000000"/>
              <w:right w:val="single" w:sz="4" w:space="0" w:color="000000"/>
            </w:tcBorders>
            <w:hideMark/>
          </w:tcPr>
          <w:p w14:paraId="619356DC" w14:textId="77777777" w:rsidR="00BE233A" w:rsidRPr="00154018" w:rsidRDefault="00BE233A" w:rsidP="00BE233A">
            <w:pPr>
              <w:spacing w:after="0" w:line="240" w:lineRule="auto"/>
              <w:ind w:left="370" w:firstLine="0"/>
              <w:jc w:val="left"/>
              <w:rPr>
                <w:b/>
                <w:bCs/>
                <w:color w:val="auto"/>
                <w:sz w:val="24"/>
                <w:szCs w:val="24"/>
              </w:rPr>
            </w:pPr>
            <w:r w:rsidRPr="00154018">
              <w:rPr>
                <w:b/>
                <w:bCs/>
                <w:color w:val="auto"/>
                <w:sz w:val="24"/>
                <w:szCs w:val="24"/>
              </w:rPr>
              <w:t>Item</w:t>
            </w:r>
          </w:p>
        </w:tc>
        <w:tc>
          <w:tcPr>
            <w:tcW w:w="1801" w:type="dxa"/>
            <w:tcBorders>
              <w:top w:val="single" w:sz="4" w:space="0" w:color="000000"/>
              <w:left w:val="single" w:sz="4" w:space="0" w:color="000000"/>
              <w:bottom w:val="single" w:sz="4" w:space="0" w:color="000000"/>
              <w:right w:val="single" w:sz="4" w:space="0" w:color="000000"/>
            </w:tcBorders>
          </w:tcPr>
          <w:p w14:paraId="6C7819B9" w14:textId="77777777" w:rsidR="00BE233A" w:rsidRPr="00154018" w:rsidRDefault="00BE233A" w:rsidP="00BE233A">
            <w:pPr>
              <w:spacing w:after="0" w:line="240" w:lineRule="auto"/>
              <w:ind w:left="370" w:firstLine="0"/>
              <w:jc w:val="left"/>
              <w:rPr>
                <w:b/>
                <w:bCs/>
                <w:color w:val="auto"/>
                <w:sz w:val="24"/>
                <w:szCs w:val="24"/>
              </w:rPr>
            </w:pPr>
            <w:r w:rsidRPr="00154018">
              <w:rPr>
                <w:b/>
                <w:bCs/>
                <w:color w:val="auto"/>
                <w:sz w:val="24"/>
                <w:szCs w:val="24"/>
              </w:rPr>
              <w:t xml:space="preserve">Section </w:t>
            </w:r>
          </w:p>
        </w:tc>
        <w:tc>
          <w:tcPr>
            <w:tcW w:w="4394" w:type="dxa"/>
            <w:tcBorders>
              <w:top w:val="single" w:sz="4" w:space="0" w:color="000000"/>
              <w:left w:val="single" w:sz="4" w:space="0" w:color="000000"/>
              <w:bottom w:val="single" w:sz="4" w:space="0" w:color="000000"/>
              <w:right w:val="single" w:sz="4" w:space="0" w:color="000000"/>
            </w:tcBorders>
            <w:hideMark/>
          </w:tcPr>
          <w:p w14:paraId="567FCC4F" w14:textId="77777777" w:rsidR="00BE233A" w:rsidRPr="00154018" w:rsidRDefault="00BE233A" w:rsidP="00BE233A">
            <w:pPr>
              <w:spacing w:after="0" w:line="240" w:lineRule="auto"/>
              <w:ind w:left="370" w:firstLine="0"/>
              <w:jc w:val="left"/>
              <w:rPr>
                <w:b/>
                <w:bCs/>
                <w:color w:val="auto"/>
                <w:sz w:val="24"/>
                <w:szCs w:val="24"/>
              </w:rPr>
            </w:pPr>
            <w:r w:rsidRPr="00154018">
              <w:rPr>
                <w:b/>
                <w:bCs/>
                <w:color w:val="auto"/>
                <w:sz w:val="24"/>
                <w:szCs w:val="24"/>
              </w:rPr>
              <w:t>Description</w:t>
            </w:r>
          </w:p>
        </w:tc>
        <w:tc>
          <w:tcPr>
            <w:tcW w:w="2022" w:type="dxa"/>
            <w:tcBorders>
              <w:top w:val="single" w:sz="4" w:space="0" w:color="000000"/>
              <w:left w:val="single" w:sz="4" w:space="0" w:color="000000"/>
              <w:bottom w:val="single" w:sz="4" w:space="0" w:color="000000"/>
              <w:right w:val="single" w:sz="4" w:space="0" w:color="000000"/>
            </w:tcBorders>
            <w:hideMark/>
          </w:tcPr>
          <w:p w14:paraId="7FCDE782" w14:textId="77777777" w:rsidR="00BE233A" w:rsidRPr="00154018" w:rsidRDefault="00BE233A" w:rsidP="00BE233A">
            <w:pPr>
              <w:spacing w:after="0" w:line="240" w:lineRule="auto"/>
              <w:ind w:left="370" w:firstLine="0"/>
              <w:jc w:val="left"/>
              <w:rPr>
                <w:b/>
                <w:bCs/>
                <w:color w:val="auto"/>
                <w:sz w:val="24"/>
                <w:szCs w:val="24"/>
              </w:rPr>
            </w:pPr>
            <w:r w:rsidRPr="00154018">
              <w:rPr>
                <w:b/>
                <w:bCs/>
                <w:color w:val="auto"/>
                <w:sz w:val="24"/>
                <w:szCs w:val="24"/>
              </w:rPr>
              <w:t>Fee $</w:t>
            </w:r>
          </w:p>
        </w:tc>
      </w:tr>
      <w:tr w:rsidR="00154018" w:rsidRPr="00154018" w14:paraId="17CADBD9" w14:textId="77777777" w:rsidTr="005B09BD">
        <w:tc>
          <w:tcPr>
            <w:tcW w:w="859" w:type="dxa"/>
            <w:tcBorders>
              <w:top w:val="single" w:sz="4" w:space="0" w:color="000000"/>
              <w:left w:val="single" w:sz="4" w:space="0" w:color="000000"/>
              <w:bottom w:val="single" w:sz="4" w:space="0" w:color="000000"/>
              <w:right w:val="single" w:sz="4" w:space="0" w:color="000000"/>
            </w:tcBorders>
            <w:hideMark/>
          </w:tcPr>
          <w:p w14:paraId="7E66F003" w14:textId="77777777" w:rsidR="00BE233A" w:rsidRPr="00154018" w:rsidRDefault="00BE233A" w:rsidP="00BE233A">
            <w:pPr>
              <w:spacing w:after="0" w:line="240" w:lineRule="auto"/>
              <w:ind w:left="370" w:firstLine="0"/>
              <w:jc w:val="left"/>
              <w:rPr>
                <w:color w:val="auto"/>
                <w:sz w:val="24"/>
                <w:szCs w:val="24"/>
              </w:rPr>
            </w:pPr>
            <w:r w:rsidRPr="00154018">
              <w:rPr>
                <w:color w:val="auto"/>
                <w:sz w:val="24"/>
                <w:szCs w:val="24"/>
              </w:rPr>
              <w:t>1</w:t>
            </w:r>
          </w:p>
        </w:tc>
        <w:tc>
          <w:tcPr>
            <w:tcW w:w="1801" w:type="dxa"/>
            <w:tcBorders>
              <w:top w:val="single" w:sz="4" w:space="0" w:color="000000"/>
              <w:left w:val="single" w:sz="4" w:space="0" w:color="000000"/>
              <w:bottom w:val="single" w:sz="4" w:space="0" w:color="000000"/>
              <w:right w:val="single" w:sz="4" w:space="0" w:color="000000"/>
            </w:tcBorders>
          </w:tcPr>
          <w:p w14:paraId="4E129308" w14:textId="77777777" w:rsidR="00BE233A" w:rsidRPr="00154018" w:rsidRDefault="00BE233A" w:rsidP="00BE233A">
            <w:pPr>
              <w:spacing w:after="0" w:line="240" w:lineRule="auto"/>
              <w:ind w:left="370" w:firstLine="0"/>
              <w:jc w:val="left"/>
              <w:rPr>
                <w:color w:val="auto"/>
                <w:sz w:val="24"/>
                <w:szCs w:val="24"/>
              </w:rPr>
            </w:pPr>
            <w:r w:rsidRPr="00154018">
              <w:rPr>
                <w:color w:val="auto"/>
                <w:sz w:val="24"/>
                <w:szCs w:val="24"/>
              </w:rPr>
              <w:t>7(2)</w:t>
            </w:r>
          </w:p>
        </w:tc>
        <w:tc>
          <w:tcPr>
            <w:tcW w:w="4394" w:type="dxa"/>
            <w:tcBorders>
              <w:top w:val="single" w:sz="4" w:space="0" w:color="000000"/>
              <w:left w:val="single" w:sz="4" w:space="0" w:color="000000"/>
              <w:bottom w:val="single" w:sz="4" w:space="0" w:color="000000"/>
              <w:right w:val="single" w:sz="4" w:space="0" w:color="000000"/>
            </w:tcBorders>
            <w:hideMark/>
          </w:tcPr>
          <w:p w14:paraId="399F8222" w14:textId="77777777" w:rsidR="00BE233A" w:rsidRPr="00154018" w:rsidRDefault="00BE233A" w:rsidP="00BE233A">
            <w:pPr>
              <w:spacing w:after="0" w:line="240" w:lineRule="auto"/>
              <w:ind w:left="370" w:firstLine="0"/>
              <w:jc w:val="left"/>
              <w:rPr>
                <w:color w:val="auto"/>
                <w:sz w:val="24"/>
                <w:szCs w:val="24"/>
              </w:rPr>
            </w:pPr>
            <w:r w:rsidRPr="00154018">
              <w:rPr>
                <w:color w:val="auto"/>
                <w:sz w:val="24"/>
                <w:szCs w:val="24"/>
              </w:rPr>
              <w:t>Spot Fine</w:t>
            </w:r>
          </w:p>
        </w:tc>
        <w:tc>
          <w:tcPr>
            <w:tcW w:w="2022" w:type="dxa"/>
            <w:tcBorders>
              <w:top w:val="single" w:sz="4" w:space="0" w:color="000000"/>
              <w:left w:val="single" w:sz="4" w:space="0" w:color="000000"/>
              <w:bottom w:val="single" w:sz="4" w:space="0" w:color="000000"/>
              <w:right w:val="single" w:sz="4" w:space="0" w:color="000000"/>
            </w:tcBorders>
          </w:tcPr>
          <w:p w14:paraId="37501F3B" w14:textId="77777777" w:rsidR="00BE233A" w:rsidRPr="00154018" w:rsidRDefault="00BE233A" w:rsidP="00BE233A">
            <w:pPr>
              <w:spacing w:after="0" w:line="240" w:lineRule="auto"/>
              <w:ind w:left="370" w:firstLine="0"/>
              <w:jc w:val="left"/>
              <w:rPr>
                <w:color w:val="auto"/>
                <w:sz w:val="24"/>
                <w:szCs w:val="24"/>
                <w:lang w:val="en-GB"/>
              </w:rPr>
            </w:pPr>
            <w:r w:rsidRPr="00154018">
              <w:rPr>
                <w:color w:val="auto"/>
                <w:sz w:val="24"/>
                <w:szCs w:val="24"/>
                <w:lang w:val="en-GB"/>
              </w:rPr>
              <w:t>As per budget</w:t>
            </w:r>
          </w:p>
        </w:tc>
      </w:tr>
      <w:tr w:rsidR="00154018" w:rsidRPr="00154018" w14:paraId="0AFE4E50" w14:textId="77777777" w:rsidTr="005B09BD">
        <w:tc>
          <w:tcPr>
            <w:tcW w:w="859" w:type="dxa"/>
            <w:tcBorders>
              <w:top w:val="single" w:sz="4" w:space="0" w:color="000000"/>
              <w:left w:val="single" w:sz="4" w:space="0" w:color="000000"/>
              <w:bottom w:val="single" w:sz="4" w:space="0" w:color="000000"/>
              <w:right w:val="single" w:sz="4" w:space="0" w:color="000000"/>
            </w:tcBorders>
          </w:tcPr>
          <w:p w14:paraId="5C60DD43" w14:textId="77777777" w:rsidR="00BE233A" w:rsidRPr="00154018" w:rsidRDefault="00BE233A" w:rsidP="00BE233A">
            <w:pPr>
              <w:spacing w:after="0" w:line="240" w:lineRule="auto"/>
              <w:ind w:left="370" w:firstLine="0"/>
              <w:jc w:val="left"/>
              <w:rPr>
                <w:color w:val="auto"/>
                <w:sz w:val="24"/>
                <w:szCs w:val="24"/>
              </w:rPr>
            </w:pPr>
          </w:p>
        </w:tc>
        <w:tc>
          <w:tcPr>
            <w:tcW w:w="1801" w:type="dxa"/>
            <w:tcBorders>
              <w:top w:val="single" w:sz="4" w:space="0" w:color="000000"/>
              <w:left w:val="single" w:sz="4" w:space="0" w:color="000000"/>
              <w:bottom w:val="single" w:sz="4" w:space="0" w:color="000000"/>
              <w:right w:val="single" w:sz="4" w:space="0" w:color="000000"/>
            </w:tcBorders>
          </w:tcPr>
          <w:p w14:paraId="0B152D7B" w14:textId="77777777" w:rsidR="00BE233A" w:rsidRPr="00154018" w:rsidRDefault="00BE233A" w:rsidP="00BE233A">
            <w:pPr>
              <w:spacing w:after="0" w:line="240" w:lineRule="auto"/>
              <w:ind w:left="370" w:firstLine="0"/>
              <w:jc w:val="left"/>
              <w:rPr>
                <w:color w:val="auto"/>
                <w:sz w:val="24"/>
                <w:szCs w:val="24"/>
              </w:rPr>
            </w:pPr>
            <w:r w:rsidRPr="00154018">
              <w:rPr>
                <w:color w:val="auto"/>
                <w:sz w:val="24"/>
                <w:szCs w:val="24"/>
              </w:rPr>
              <w:t>7(5)</w:t>
            </w:r>
          </w:p>
        </w:tc>
        <w:tc>
          <w:tcPr>
            <w:tcW w:w="4394" w:type="dxa"/>
            <w:tcBorders>
              <w:top w:val="single" w:sz="4" w:space="0" w:color="000000"/>
              <w:left w:val="single" w:sz="4" w:space="0" w:color="000000"/>
              <w:bottom w:val="single" w:sz="4" w:space="0" w:color="000000"/>
              <w:right w:val="single" w:sz="4" w:space="0" w:color="000000"/>
            </w:tcBorders>
          </w:tcPr>
          <w:p w14:paraId="467E8EDE" w14:textId="77777777" w:rsidR="00BE233A" w:rsidRPr="00154018" w:rsidRDefault="00BE233A" w:rsidP="00BE233A">
            <w:pPr>
              <w:spacing w:after="0" w:line="240" w:lineRule="auto"/>
              <w:ind w:left="370" w:firstLine="0"/>
              <w:jc w:val="left"/>
              <w:rPr>
                <w:color w:val="auto"/>
                <w:sz w:val="24"/>
                <w:szCs w:val="24"/>
              </w:rPr>
            </w:pPr>
            <w:r w:rsidRPr="00154018">
              <w:rPr>
                <w:color w:val="auto"/>
                <w:sz w:val="24"/>
                <w:szCs w:val="24"/>
              </w:rPr>
              <w:t>Storage Fees</w:t>
            </w:r>
          </w:p>
        </w:tc>
        <w:tc>
          <w:tcPr>
            <w:tcW w:w="2022" w:type="dxa"/>
            <w:tcBorders>
              <w:top w:val="single" w:sz="4" w:space="0" w:color="000000"/>
              <w:left w:val="single" w:sz="4" w:space="0" w:color="000000"/>
              <w:bottom w:val="single" w:sz="4" w:space="0" w:color="000000"/>
              <w:right w:val="single" w:sz="4" w:space="0" w:color="000000"/>
            </w:tcBorders>
          </w:tcPr>
          <w:p w14:paraId="003BA38F" w14:textId="77777777" w:rsidR="00BE233A" w:rsidRPr="00154018" w:rsidRDefault="00BE233A" w:rsidP="00BE233A">
            <w:pPr>
              <w:spacing w:after="0" w:line="240" w:lineRule="auto"/>
              <w:ind w:left="370" w:firstLine="0"/>
              <w:jc w:val="left"/>
              <w:rPr>
                <w:color w:val="auto"/>
                <w:sz w:val="24"/>
                <w:szCs w:val="24"/>
                <w:lang w:val="en-GB"/>
              </w:rPr>
            </w:pPr>
            <w:r w:rsidRPr="00154018">
              <w:rPr>
                <w:color w:val="auto"/>
                <w:sz w:val="24"/>
                <w:szCs w:val="24"/>
                <w:lang w:val="en-GB"/>
              </w:rPr>
              <w:t>As per budget</w:t>
            </w:r>
          </w:p>
        </w:tc>
      </w:tr>
      <w:tr w:rsidR="00154018" w:rsidRPr="00154018" w14:paraId="6C64CABD" w14:textId="77777777" w:rsidTr="005B09BD">
        <w:tc>
          <w:tcPr>
            <w:tcW w:w="859" w:type="dxa"/>
            <w:tcBorders>
              <w:top w:val="single" w:sz="4" w:space="0" w:color="000000"/>
              <w:left w:val="single" w:sz="4" w:space="0" w:color="000000"/>
              <w:bottom w:val="single" w:sz="4" w:space="0" w:color="000000"/>
              <w:right w:val="single" w:sz="4" w:space="0" w:color="000000"/>
            </w:tcBorders>
          </w:tcPr>
          <w:p w14:paraId="590F10BB" w14:textId="77777777" w:rsidR="00BE233A" w:rsidRPr="00154018" w:rsidRDefault="00BE233A" w:rsidP="00BE233A">
            <w:pPr>
              <w:spacing w:after="0" w:line="240" w:lineRule="auto"/>
              <w:ind w:left="370" w:firstLine="0"/>
              <w:jc w:val="left"/>
              <w:rPr>
                <w:color w:val="auto"/>
                <w:sz w:val="24"/>
                <w:szCs w:val="24"/>
              </w:rPr>
            </w:pPr>
          </w:p>
        </w:tc>
        <w:tc>
          <w:tcPr>
            <w:tcW w:w="1801" w:type="dxa"/>
            <w:tcBorders>
              <w:top w:val="single" w:sz="4" w:space="0" w:color="000000"/>
              <w:left w:val="single" w:sz="4" w:space="0" w:color="000000"/>
              <w:bottom w:val="single" w:sz="4" w:space="0" w:color="000000"/>
              <w:right w:val="single" w:sz="4" w:space="0" w:color="000000"/>
            </w:tcBorders>
          </w:tcPr>
          <w:p w14:paraId="3201AA98" w14:textId="77777777" w:rsidR="00BE233A" w:rsidRPr="00154018" w:rsidRDefault="00BE233A" w:rsidP="00BE233A">
            <w:pPr>
              <w:spacing w:after="0" w:line="240" w:lineRule="auto"/>
              <w:ind w:left="370" w:firstLine="0"/>
              <w:jc w:val="left"/>
              <w:rPr>
                <w:color w:val="auto"/>
                <w:sz w:val="24"/>
                <w:szCs w:val="24"/>
              </w:rPr>
            </w:pPr>
            <w:r w:rsidRPr="00154018">
              <w:rPr>
                <w:color w:val="auto"/>
                <w:sz w:val="24"/>
                <w:szCs w:val="24"/>
              </w:rPr>
              <w:t>8(2)</w:t>
            </w:r>
          </w:p>
        </w:tc>
        <w:tc>
          <w:tcPr>
            <w:tcW w:w="4394" w:type="dxa"/>
            <w:tcBorders>
              <w:top w:val="single" w:sz="4" w:space="0" w:color="000000"/>
              <w:left w:val="single" w:sz="4" w:space="0" w:color="000000"/>
              <w:bottom w:val="single" w:sz="4" w:space="0" w:color="000000"/>
              <w:right w:val="single" w:sz="4" w:space="0" w:color="000000"/>
            </w:tcBorders>
          </w:tcPr>
          <w:p w14:paraId="04FA5D84" w14:textId="6AB8BBF9" w:rsidR="00BE233A" w:rsidRPr="00154018" w:rsidRDefault="00BE233A" w:rsidP="00BE233A">
            <w:pPr>
              <w:spacing w:after="0" w:line="240" w:lineRule="auto"/>
              <w:ind w:left="370" w:firstLine="0"/>
              <w:jc w:val="left"/>
              <w:rPr>
                <w:color w:val="auto"/>
                <w:sz w:val="24"/>
                <w:szCs w:val="24"/>
              </w:rPr>
            </w:pPr>
            <w:r w:rsidRPr="00154018">
              <w:rPr>
                <w:color w:val="auto"/>
                <w:sz w:val="24"/>
                <w:szCs w:val="24"/>
              </w:rPr>
              <w:t xml:space="preserve">Disposal of </w:t>
            </w:r>
            <w:r w:rsidR="00CF2166" w:rsidRPr="00154018">
              <w:rPr>
                <w:color w:val="auto"/>
                <w:sz w:val="24"/>
                <w:szCs w:val="24"/>
              </w:rPr>
              <w:t>u</w:t>
            </w:r>
            <w:r w:rsidRPr="00154018">
              <w:rPr>
                <w:color w:val="auto"/>
                <w:sz w:val="24"/>
                <w:szCs w:val="24"/>
              </w:rPr>
              <w:t>claimed vehicle or equipment</w:t>
            </w:r>
          </w:p>
        </w:tc>
        <w:tc>
          <w:tcPr>
            <w:tcW w:w="2022" w:type="dxa"/>
            <w:tcBorders>
              <w:top w:val="single" w:sz="4" w:space="0" w:color="000000"/>
              <w:left w:val="single" w:sz="4" w:space="0" w:color="000000"/>
              <w:bottom w:val="single" w:sz="4" w:space="0" w:color="000000"/>
              <w:right w:val="single" w:sz="4" w:space="0" w:color="000000"/>
            </w:tcBorders>
          </w:tcPr>
          <w:p w14:paraId="13E251B2" w14:textId="77777777" w:rsidR="00BE233A" w:rsidRPr="00154018" w:rsidRDefault="00BE233A" w:rsidP="00BE233A">
            <w:pPr>
              <w:spacing w:after="0" w:line="240" w:lineRule="auto"/>
              <w:ind w:left="370" w:firstLine="0"/>
              <w:jc w:val="left"/>
              <w:rPr>
                <w:color w:val="auto"/>
                <w:sz w:val="24"/>
                <w:szCs w:val="24"/>
                <w:lang w:val="en-GB"/>
              </w:rPr>
            </w:pPr>
            <w:r w:rsidRPr="00154018">
              <w:rPr>
                <w:color w:val="auto"/>
                <w:sz w:val="24"/>
                <w:szCs w:val="24"/>
                <w:lang w:val="en-GB"/>
              </w:rPr>
              <w:t>As per budget</w:t>
            </w:r>
          </w:p>
        </w:tc>
      </w:tr>
    </w:tbl>
    <w:p w14:paraId="71C2B3E3" w14:textId="77777777" w:rsidR="00BE233A" w:rsidRPr="00154018" w:rsidRDefault="00BE233A" w:rsidP="00BE233A">
      <w:pPr>
        <w:spacing w:after="0" w:line="240" w:lineRule="auto"/>
        <w:ind w:left="370" w:firstLine="0"/>
        <w:jc w:val="left"/>
        <w:rPr>
          <w:color w:val="auto"/>
          <w:sz w:val="24"/>
          <w:szCs w:val="24"/>
          <w:lang w:val="en-GB"/>
        </w:rPr>
      </w:pPr>
    </w:p>
    <w:p w14:paraId="557BF5CA" w14:textId="77777777" w:rsidR="00BE233A" w:rsidRPr="00154018" w:rsidRDefault="00BE233A" w:rsidP="00BE233A">
      <w:pPr>
        <w:spacing w:after="0" w:line="240" w:lineRule="auto"/>
        <w:ind w:left="370" w:firstLine="0"/>
        <w:jc w:val="left"/>
        <w:rPr>
          <w:b/>
          <w:bCs/>
          <w:color w:val="auto"/>
          <w:sz w:val="24"/>
          <w:szCs w:val="24"/>
          <w:lang w:val="en-GB"/>
        </w:rPr>
      </w:pPr>
      <w:r w:rsidRPr="00154018">
        <w:rPr>
          <w:b/>
          <w:bCs/>
          <w:color w:val="auto"/>
          <w:sz w:val="24"/>
          <w:szCs w:val="24"/>
          <w:lang w:val="en-GB"/>
        </w:rPr>
        <w:tab/>
      </w:r>
      <w:r w:rsidRPr="00154018">
        <w:rPr>
          <w:b/>
          <w:bCs/>
          <w:color w:val="auto"/>
          <w:sz w:val="24"/>
          <w:szCs w:val="24"/>
          <w:lang w:val="en-GB"/>
        </w:rPr>
        <w:tab/>
      </w:r>
      <w:r w:rsidRPr="00154018">
        <w:rPr>
          <w:b/>
          <w:bCs/>
          <w:color w:val="auto"/>
          <w:sz w:val="24"/>
          <w:szCs w:val="24"/>
          <w:lang w:val="en-GB"/>
        </w:rPr>
        <w:tab/>
      </w:r>
      <w:r w:rsidRPr="00154018">
        <w:rPr>
          <w:b/>
          <w:bCs/>
          <w:color w:val="auto"/>
          <w:sz w:val="24"/>
          <w:szCs w:val="24"/>
          <w:lang w:val="en-GB"/>
        </w:rPr>
        <w:tab/>
      </w:r>
      <w:r w:rsidRPr="00154018">
        <w:rPr>
          <w:b/>
          <w:bCs/>
          <w:color w:val="auto"/>
          <w:sz w:val="24"/>
          <w:szCs w:val="24"/>
          <w:lang w:val="en-GB"/>
        </w:rPr>
        <w:tab/>
      </w:r>
      <w:r w:rsidRPr="00154018">
        <w:rPr>
          <w:b/>
          <w:bCs/>
          <w:color w:val="auto"/>
          <w:sz w:val="24"/>
          <w:szCs w:val="24"/>
          <w:lang w:val="en-GB"/>
        </w:rPr>
        <w:tab/>
        <w:t xml:space="preserve">   </w:t>
      </w:r>
    </w:p>
    <w:p w14:paraId="0F9116A2" w14:textId="77777777" w:rsidR="00BE233A" w:rsidRPr="00154018" w:rsidRDefault="00BE233A" w:rsidP="00BE233A">
      <w:pPr>
        <w:spacing w:after="0" w:line="240" w:lineRule="auto"/>
        <w:ind w:left="370" w:firstLine="0"/>
        <w:jc w:val="left"/>
        <w:rPr>
          <w:b/>
          <w:bCs/>
          <w:color w:val="auto"/>
          <w:sz w:val="24"/>
          <w:szCs w:val="24"/>
          <w:lang w:val="en-GB"/>
        </w:rPr>
      </w:pPr>
      <w:r w:rsidRPr="00154018">
        <w:rPr>
          <w:b/>
          <w:bCs/>
          <w:color w:val="auto"/>
          <w:sz w:val="24"/>
          <w:szCs w:val="24"/>
          <w:lang w:val="en-GB"/>
        </w:rPr>
        <w:tab/>
      </w:r>
      <w:r w:rsidRPr="00154018">
        <w:rPr>
          <w:b/>
          <w:bCs/>
          <w:color w:val="auto"/>
          <w:sz w:val="24"/>
          <w:szCs w:val="24"/>
          <w:lang w:val="en-GB"/>
        </w:rPr>
        <w:tab/>
      </w:r>
      <w:r w:rsidRPr="00154018">
        <w:rPr>
          <w:b/>
          <w:bCs/>
          <w:color w:val="auto"/>
          <w:sz w:val="24"/>
          <w:szCs w:val="24"/>
          <w:lang w:val="en-GB"/>
        </w:rPr>
        <w:tab/>
      </w:r>
      <w:r w:rsidRPr="00154018">
        <w:rPr>
          <w:b/>
          <w:bCs/>
          <w:color w:val="auto"/>
          <w:sz w:val="24"/>
          <w:szCs w:val="24"/>
          <w:lang w:val="en-GB"/>
        </w:rPr>
        <w:tab/>
      </w:r>
      <w:r w:rsidRPr="00154018">
        <w:rPr>
          <w:b/>
          <w:bCs/>
          <w:color w:val="auto"/>
          <w:sz w:val="24"/>
          <w:szCs w:val="24"/>
          <w:lang w:val="en-GB"/>
        </w:rPr>
        <w:tab/>
      </w:r>
      <w:r w:rsidRPr="00154018">
        <w:rPr>
          <w:b/>
          <w:bCs/>
          <w:color w:val="auto"/>
          <w:sz w:val="24"/>
          <w:szCs w:val="24"/>
          <w:lang w:val="en-GB"/>
        </w:rPr>
        <w:tab/>
        <w:t xml:space="preserve">  SECOND SCHEDULE</w:t>
      </w:r>
      <w:r w:rsidRPr="00154018">
        <w:rPr>
          <w:b/>
          <w:bCs/>
          <w:color w:val="auto"/>
          <w:sz w:val="24"/>
          <w:szCs w:val="24"/>
          <w:lang w:val="en-GB"/>
        </w:rPr>
        <w:tab/>
      </w:r>
      <w:r w:rsidRPr="00154018">
        <w:rPr>
          <w:b/>
          <w:bCs/>
          <w:color w:val="auto"/>
          <w:sz w:val="24"/>
          <w:szCs w:val="24"/>
          <w:lang w:val="en-GB"/>
        </w:rPr>
        <w:tab/>
      </w:r>
      <w:r w:rsidRPr="00154018">
        <w:rPr>
          <w:b/>
          <w:bCs/>
          <w:color w:val="auto"/>
          <w:sz w:val="24"/>
          <w:szCs w:val="24"/>
          <w:lang w:val="en-GB"/>
        </w:rPr>
        <w:tab/>
      </w:r>
      <w:r w:rsidRPr="00154018">
        <w:rPr>
          <w:b/>
          <w:bCs/>
          <w:color w:val="auto"/>
          <w:sz w:val="24"/>
          <w:szCs w:val="24"/>
          <w:lang w:val="en-GB"/>
        </w:rPr>
        <w:tab/>
      </w:r>
      <w:r w:rsidRPr="00154018">
        <w:rPr>
          <w:b/>
          <w:bCs/>
          <w:color w:val="auto"/>
          <w:sz w:val="24"/>
          <w:szCs w:val="24"/>
          <w:lang w:val="en-GB"/>
        </w:rPr>
        <w:tab/>
      </w:r>
      <w:r w:rsidRPr="00154018">
        <w:rPr>
          <w:b/>
          <w:bCs/>
          <w:color w:val="auto"/>
          <w:sz w:val="24"/>
          <w:szCs w:val="24"/>
          <w:lang w:val="en-GB"/>
        </w:rPr>
        <w:tab/>
      </w:r>
    </w:p>
    <w:p w14:paraId="4C1E0CEF" w14:textId="77777777" w:rsidR="00BE233A" w:rsidRPr="00154018" w:rsidRDefault="00BE233A" w:rsidP="00BE233A">
      <w:pPr>
        <w:spacing w:after="0" w:line="240" w:lineRule="auto"/>
        <w:ind w:left="370" w:firstLine="0"/>
        <w:jc w:val="left"/>
        <w:rPr>
          <w:b/>
          <w:bCs/>
          <w:color w:val="auto"/>
          <w:sz w:val="24"/>
          <w:szCs w:val="24"/>
          <w:lang w:val="en-GB"/>
        </w:rPr>
      </w:pPr>
      <w:r w:rsidRPr="00154018">
        <w:rPr>
          <w:b/>
          <w:bCs/>
          <w:color w:val="auto"/>
          <w:sz w:val="24"/>
          <w:szCs w:val="24"/>
          <w:lang w:val="en-GB"/>
        </w:rPr>
        <w:tab/>
      </w:r>
      <w:r w:rsidRPr="00154018">
        <w:rPr>
          <w:b/>
          <w:bCs/>
          <w:color w:val="auto"/>
          <w:sz w:val="24"/>
          <w:szCs w:val="24"/>
          <w:lang w:val="en-GB"/>
        </w:rPr>
        <w:tab/>
      </w:r>
      <w:r w:rsidRPr="00154018">
        <w:rPr>
          <w:b/>
          <w:bCs/>
          <w:color w:val="auto"/>
          <w:sz w:val="24"/>
          <w:szCs w:val="24"/>
          <w:lang w:val="en-GB"/>
        </w:rPr>
        <w:tab/>
      </w:r>
      <w:r w:rsidRPr="00154018">
        <w:rPr>
          <w:b/>
          <w:bCs/>
          <w:color w:val="auto"/>
          <w:sz w:val="24"/>
          <w:szCs w:val="24"/>
          <w:lang w:val="en-GB"/>
        </w:rPr>
        <w:tab/>
      </w:r>
      <w:r w:rsidRPr="00154018">
        <w:rPr>
          <w:b/>
          <w:bCs/>
          <w:color w:val="auto"/>
          <w:sz w:val="24"/>
          <w:szCs w:val="24"/>
          <w:lang w:val="en-GB"/>
        </w:rPr>
        <w:tab/>
      </w:r>
      <w:r w:rsidRPr="00154018">
        <w:rPr>
          <w:b/>
          <w:bCs/>
          <w:color w:val="auto"/>
          <w:sz w:val="24"/>
          <w:szCs w:val="24"/>
          <w:lang w:val="en-GB"/>
        </w:rPr>
        <w:tab/>
      </w:r>
      <w:r w:rsidRPr="00154018">
        <w:rPr>
          <w:b/>
          <w:bCs/>
          <w:color w:val="auto"/>
          <w:sz w:val="24"/>
          <w:szCs w:val="24"/>
          <w:lang w:val="en-GB"/>
        </w:rPr>
        <w:tab/>
        <w:t>PENALTIES</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66"/>
        <w:gridCol w:w="1333"/>
        <w:gridCol w:w="5348"/>
        <w:gridCol w:w="2426"/>
      </w:tblGrid>
      <w:tr w:rsidR="00154018" w:rsidRPr="00154018" w14:paraId="3A6A6A0B" w14:textId="77777777" w:rsidTr="005B09BD">
        <w:tc>
          <w:tcPr>
            <w:tcW w:w="754" w:type="dxa"/>
            <w:tcBorders>
              <w:top w:val="single" w:sz="4" w:space="0" w:color="000000"/>
              <w:left w:val="single" w:sz="4" w:space="0" w:color="000000"/>
              <w:bottom w:val="single" w:sz="4" w:space="0" w:color="000000"/>
              <w:right w:val="single" w:sz="4" w:space="0" w:color="000000"/>
            </w:tcBorders>
            <w:shd w:val="clear" w:color="auto" w:fill="auto"/>
            <w:hideMark/>
          </w:tcPr>
          <w:p w14:paraId="37E2FCA0" w14:textId="77777777" w:rsidR="00BE233A" w:rsidRPr="00154018" w:rsidRDefault="00BE233A" w:rsidP="00BE233A">
            <w:pPr>
              <w:spacing w:after="0" w:line="240" w:lineRule="auto"/>
              <w:ind w:left="370" w:firstLine="0"/>
              <w:jc w:val="left"/>
              <w:rPr>
                <w:b/>
                <w:bCs/>
                <w:color w:val="auto"/>
                <w:sz w:val="24"/>
                <w:szCs w:val="24"/>
                <w:lang w:val="en-GB"/>
              </w:rPr>
            </w:pPr>
            <w:r w:rsidRPr="00154018">
              <w:rPr>
                <w:b/>
                <w:bCs/>
                <w:color w:val="auto"/>
                <w:sz w:val="24"/>
                <w:szCs w:val="24"/>
                <w:lang w:val="en-GB"/>
              </w:rPr>
              <w:t>Item</w:t>
            </w:r>
          </w:p>
        </w:tc>
        <w:tc>
          <w:tcPr>
            <w:tcW w:w="1226" w:type="dxa"/>
            <w:tcBorders>
              <w:top w:val="single" w:sz="4" w:space="0" w:color="000000"/>
              <w:left w:val="single" w:sz="4" w:space="0" w:color="000000"/>
              <w:bottom w:val="single" w:sz="4" w:space="0" w:color="000000"/>
              <w:right w:val="single" w:sz="4" w:space="0" w:color="000000"/>
            </w:tcBorders>
            <w:shd w:val="clear" w:color="auto" w:fill="auto"/>
            <w:hideMark/>
          </w:tcPr>
          <w:p w14:paraId="1A024AC3" w14:textId="77777777" w:rsidR="00BE233A" w:rsidRPr="00154018" w:rsidRDefault="00BE233A" w:rsidP="00BE233A">
            <w:pPr>
              <w:spacing w:after="0" w:line="240" w:lineRule="auto"/>
              <w:ind w:left="370" w:firstLine="0"/>
              <w:jc w:val="left"/>
              <w:rPr>
                <w:b/>
                <w:bCs/>
                <w:color w:val="auto"/>
                <w:sz w:val="24"/>
                <w:szCs w:val="24"/>
                <w:lang w:val="en-GB"/>
              </w:rPr>
            </w:pPr>
            <w:r w:rsidRPr="00154018">
              <w:rPr>
                <w:b/>
                <w:bCs/>
                <w:color w:val="auto"/>
                <w:sz w:val="24"/>
                <w:szCs w:val="24"/>
                <w:lang w:val="en-GB"/>
              </w:rPr>
              <w:t>Section</w:t>
            </w:r>
          </w:p>
        </w:tc>
        <w:tc>
          <w:tcPr>
            <w:tcW w:w="5669" w:type="dxa"/>
            <w:tcBorders>
              <w:top w:val="single" w:sz="4" w:space="0" w:color="000000"/>
              <w:left w:val="single" w:sz="4" w:space="0" w:color="000000"/>
              <w:bottom w:val="single" w:sz="4" w:space="0" w:color="000000"/>
              <w:right w:val="single" w:sz="4" w:space="0" w:color="000000"/>
            </w:tcBorders>
            <w:shd w:val="clear" w:color="auto" w:fill="auto"/>
            <w:hideMark/>
          </w:tcPr>
          <w:p w14:paraId="64FADD00" w14:textId="77777777" w:rsidR="00BE233A" w:rsidRPr="00154018" w:rsidRDefault="00BE233A" w:rsidP="00BE233A">
            <w:pPr>
              <w:spacing w:after="0" w:line="240" w:lineRule="auto"/>
              <w:ind w:left="370" w:firstLine="0"/>
              <w:jc w:val="left"/>
              <w:rPr>
                <w:b/>
                <w:bCs/>
                <w:color w:val="auto"/>
                <w:sz w:val="24"/>
                <w:szCs w:val="24"/>
                <w:lang w:val="en-GB"/>
              </w:rPr>
            </w:pPr>
            <w:r w:rsidRPr="00154018">
              <w:rPr>
                <w:b/>
                <w:bCs/>
                <w:color w:val="auto"/>
                <w:sz w:val="24"/>
                <w:szCs w:val="24"/>
                <w:lang w:val="en-GB"/>
              </w:rPr>
              <w:t>Description Of Offence</w:t>
            </w:r>
          </w:p>
        </w:tc>
        <w:tc>
          <w:tcPr>
            <w:tcW w:w="2524" w:type="dxa"/>
            <w:tcBorders>
              <w:top w:val="single" w:sz="4" w:space="0" w:color="000000"/>
              <w:left w:val="single" w:sz="4" w:space="0" w:color="000000"/>
              <w:bottom w:val="single" w:sz="4" w:space="0" w:color="000000"/>
              <w:right w:val="single" w:sz="4" w:space="0" w:color="000000"/>
            </w:tcBorders>
            <w:shd w:val="clear" w:color="auto" w:fill="auto"/>
            <w:hideMark/>
          </w:tcPr>
          <w:p w14:paraId="06FD31C1" w14:textId="77777777" w:rsidR="00BE233A" w:rsidRPr="00154018" w:rsidRDefault="00BE233A" w:rsidP="00BE233A">
            <w:pPr>
              <w:spacing w:after="0" w:line="240" w:lineRule="auto"/>
              <w:ind w:left="370" w:firstLine="0"/>
              <w:jc w:val="left"/>
              <w:rPr>
                <w:b/>
                <w:bCs/>
                <w:color w:val="auto"/>
                <w:sz w:val="24"/>
                <w:szCs w:val="24"/>
                <w:lang w:val="en-GB"/>
              </w:rPr>
            </w:pPr>
            <w:r w:rsidRPr="00154018">
              <w:rPr>
                <w:b/>
                <w:bCs/>
                <w:color w:val="auto"/>
                <w:sz w:val="24"/>
                <w:szCs w:val="24"/>
                <w:lang w:val="en-GB"/>
              </w:rPr>
              <w:t>Charge</w:t>
            </w:r>
          </w:p>
        </w:tc>
      </w:tr>
      <w:tr w:rsidR="00154018" w:rsidRPr="00154018" w14:paraId="21AE7DFB" w14:textId="77777777" w:rsidTr="005B09BD">
        <w:tc>
          <w:tcPr>
            <w:tcW w:w="754" w:type="dxa"/>
            <w:tcBorders>
              <w:top w:val="single" w:sz="4" w:space="0" w:color="000000"/>
              <w:left w:val="single" w:sz="4" w:space="0" w:color="000000"/>
              <w:bottom w:val="single" w:sz="4" w:space="0" w:color="000000"/>
              <w:right w:val="single" w:sz="4" w:space="0" w:color="000000"/>
            </w:tcBorders>
            <w:shd w:val="clear" w:color="auto" w:fill="auto"/>
            <w:hideMark/>
          </w:tcPr>
          <w:p w14:paraId="1F72F2ED" w14:textId="77777777" w:rsidR="00BE233A" w:rsidRPr="00154018" w:rsidRDefault="00BE233A" w:rsidP="00BE233A">
            <w:pPr>
              <w:spacing w:after="0" w:line="240" w:lineRule="auto"/>
              <w:ind w:left="370" w:firstLine="0"/>
              <w:jc w:val="left"/>
              <w:rPr>
                <w:color w:val="auto"/>
                <w:sz w:val="24"/>
                <w:szCs w:val="24"/>
                <w:lang w:val="en-GB"/>
              </w:rPr>
            </w:pPr>
            <w:r w:rsidRPr="00154018">
              <w:rPr>
                <w:color w:val="auto"/>
                <w:sz w:val="24"/>
                <w:szCs w:val="24"/>
                <w:lang w:val="en-GB"/>
              </w:rPr>
              <w:t>1</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14:paraId="17DE3A27" w14:textId="77777777" w:rsidR="00BE233A" w:rsidRPr="00154018" w:rsidRDefault="00BE233A" w:rsidP="00BE233A">
            <w:pPr>
              <w:spacing w:after="0" w:line="240" w:lineRule="auto"/>
              <w:ind w:left="370" w:firstLine="0"/>
              <w:jc w:val="left"/>
              <w:rPr>
                <w:color w:val="auto"/>
                <w:sz w:val="24"/>
                <w:szCs w:val="24"/>
                <w:lang w:val="en-GB"/>
              </w:rPr>
            </w:pPr>
            <w:r w:rsidRPr="00154018">
              <w:rPr>
                <w:color w:val="auto"/>
                <w:sz w:val="24"/>
                <w:szCs w:val="24"/>
                <w:lang w:val="en-GB"/>
              </w:rPr>
              <w:t>4(1)(a-d)</w:t>
            </w: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4369ABA8" w14:textId="77777777" w:rsidR="00BE233A" w:rsidRPr="00154018" w:rsidRDefault="00BE233A" w:rsidP="00BE233A">
            <w:pPr>
              <w:spacing w:after="0" w:line="240" w:lineRule="auto"/>
              <w:ind w:left="370" w:firstLine="0"/>
              <w:jc w:val="left"/>
              <w:rPr>
                <w:color w:val="auto"/>
                <w:sz w:val="24"/>
                <w:szCs w:val="24"/>
              </w:rPr>
            </w:pPr>
            <w:r w:rsidRPr="00154018">
              <w:rPr>
                <w:color w:val="auto"/>
                <w:sz w:val="24"/>
                <w:szCs w:val="24"/>
              </w:rPr>
              <w:t>Removing, dredging, filling, building upon, cultivating, excavating, degrading or otherwise alteration in any way the soil or surface of marginalised lands</w:t>
            </w:r>
          </w:p>
        </w:tc>
        <w:tc>
          <w:tcPr>
            <w:tcW w:w="2524" w:type="dxa"/>
            <w:tcBorders>
              <w:top w:val="single" w:sz="4" w:space="0" w:color="000000"/>
              <w:left w:val="single" w:sz="4" w:space="0" w:color="000000"/>
              <w:bottom w:val="single" w:sz="4" w:space="0" w:color="000000"/>
              <w:right w:val="single" w:sz="4" w:space="0" w:color="000000"/>
            </w:tcBorders>
            <w:shd w:val="clear" w:color="auto" w:fill="auto"/>
          </w:tcPr>
          <w:p w14:paraId="47EB1C6E" w14:textId="77777777" w:rsidR="00BE233A" w:rsidRPr="00154018" w:rsidRDefault="00BE233A" w:rsidP="00BE233A">
            <w:pPr>
              <w:spacing w:after="0" w:line="240" w:lineRule="auto"/>
              <w:ind w:left="370" w:firstLine="0"/>
              <w:jc w:val="left"/>
              <w:rPr>
                <w:color w:val="auto"/>
                <w:sz w:val="24"/>
                <w:szCs w:val="24"/>
                <w:lang w:val="en-GB"/>
              </w:rPr>
            </w:pPr>
            <w:r w:rsidRPr="00154018">
              <w:rPr>
                <w:color w:val="auto"/>
                <w:sz w:val="24"/>
                <w:szCs w:val="24"/>
                <w:lang w:val="en-GB"/>
              </w:rPr>
              <w:t>As per budget</w:t>
            </w:r>
          </w:p>
        </w:tc>
      </w:tr>
      <w:tr w:rsidR="00154018" w:rsidRPr="00154018" w14:paraId="0D36376F" w14:textId="77777777" w:rsidTr="005B09BD">
        <w:tc>
          <w:tcPr>
            <w:tcW w:w="754" w:type="dxa"/>
            <w:tcBorders>
              <w:top w:val="single" w:sz="4" w:space="0" w:color="000000"/>
              <w:left w:val="single" w:sz="4" w:space="0" w:color="000000"/>
              <w:bottom w:val="single" w:sz="4" w:space="0" w:color="000000"/>
              <w:right w:val="single" w:sz="4" w:space="0" w:color="000000"/>
            </w:tcBorders>
            <w:shd w:val="clear" w:color="auto" w:fill="auto"/>
          </w:tcPr>
          <w:p w14:paraId="3E23CDBE" w14:textId="77777777" w:rsidR="00BE233A" w:rsidRPr="00154018" w:rsidRDefault="00BE233A" w:rsidP="00BE233A">
            <w:pPr>
              <w:spacing w:after="0" w:line="240" w:lineRule="auto"/>
              <w:ind w:left="370" w:firstLine="0"/>
              <w:jc w:val="left"/>
              <w:rPr>
                <w:color w:val="auto"/>
                <w:sz w:val="24"/>
                <w:szCs w:val="24"/>
                <w:lang w:val="en-GB"/>
              </w:rPr>
            </w:pPr>
            <w:r w:rsidRPr="00154018">
              <w:rPr>
                <w:color w:val="auto"/>
                <w:sz w:val="24"/>
                <w:szCs w:val="24"/>
                <w:lang w:val="en-GB"/>
              </w:rPr>
              <w:t>2</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14:paraId="7E98B767" w14:textId="77777777" w:rsidR="00BE233A" w:rsidRPr="00154018" w:rsidRDefault="00BE233A" w:rsidP="00BE233A">
            <w:pPr>
              <w:spacing w:after="0" w:line="240" w:lineRule="auto"/>
              <w:ind w:left="370" w:firstLine="0"/>
              <w:jc w:val="left"/>
              <w:rPr>
                <w:color w:val="auto"/>
                <w:sz w:val="24"/>
                <w:szCs w:val="24"/>
                <w:lang w:val="en-GB"/>
              </w:rPr>
            </w:pPr>
            <w:r w:rsidRPr="00154018">
              <w:rPr>
                <w:color w:val="auto"/>
                <w:sz w:val="24"/>
                <w:szCs w:val="24"/>
                <w:lang w:val="en-GB"/>
              </w:rPr>
              <w:t>5(3)</w:t>
            </w: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43C0F243" w14:textId="77777777" w:rsidR="00BE233A" w:rsidRPr="00154018" w:rsidRDefault="00BE233A" w:rsidP="00BE233A">
            <w:pPr>
              <w:spacing w:after="0" w:line="240" w:lineRule="auto"/>
              <w:ind w:left="370" w:firstLine="0"/>
              <w:jc w:val="left"/>
              <w:rPr>
                <w:color w:val="auto"/>
                <w:sz w:val="24"/>
                <w:szCs w:val="24"/>
                <w:lang w:val="en-GB"/>
              </w:rPr>
            </w:pPr>
            <w:r w:rsidRPr="00154018">
              <w:rPr>
                <w:color w:val="auto"/>
                <w:sz w:val="24"/>
                <w:szCs w:val="24"/>
                <w:lang w:val="en-GB"/>
              </w:rPr>
              <w:t>Refusal to comply with an instruction ordered by an authorized person in terms of section 5 of these by-laws</w:t>
            </w:r>
          </w:p>
        </w:tc>
        <w:tc>
          <w:tcPr>
            <w:tcW w:w="2524" w:type="dxa"/>
            <w:tcBorders>
              <w:top w:val="single" w:sz="4" w:space="0" w:color="000000"/>
              <w:left w:val="single" w:sz="4" w:space="0" w:color="000000"/>
              <w:bottom w:val="single" w:sz="4" w:space="0" w:color="000000"/>
              <w:right w:val="single" w:sz="4" w:space="0" w:color="000000"/>
            </w:tcBorders>
            <w:shd w:val="clear" w:color="auto" w:fill="auto"/>
          </w:tcPr>
          <w:p w14:paraId="5C1ADA51" w14:textId="77777777" w:rsidR="00BE233A" w:rsidRPr="00154018" w:rsidRDefault="00BE233A" w:rsidP="00BE233A">
            <w:pPr>
              <w:spacing w:after="0" w:line="240" w:lineRule="auto"/>
              <w:ind w:left="370" w:firstLine="0"/>
              <w:jc w:val="left"/>
              <w:rPr>
                <w:color w:val="auto"/>
                <w:sz w:val="24"/>
                <w:szCs w:val="24"/>
                <w:lang w:val="en-GB"/>
              </w:rPr>
            </w:pPr>
            <w:r w:rsidRPr="00154018">
              <w:rPr>
                <w:color w:val="auto"/>
                <w:sz w:val="24"/>
                <w:szCs w:val="24"/>
                <w:lang w:val="en-GB"/>
              </w:rPr>
              <w:t>As per budget</w:t>
            </w:r>
          </w:p>
        </w:tc>
      </w:tr>
      <w:tr w:rsidR="00154018" w:rsidRPr="00154018" w14:paraId="778AF7B0" w14:textId="77777777" w:rsidTr="005B09BD">
        <w:tc>
          <w:tcPr>
            <w:tcW w:w="754" w:type="dxa"/>
            <w:tcBorders>
              <w:top w:val="single" w:sz="4" w:space="0" w:color="000000"/>
              <w:left w:val="single" w:sz="4" w:space="0" w:color="000000"/>
              <w:bottom w:val="single" w:sz="4" w:space="0" w:color="000000"/>
              <w:right w:val="single" w:sz="4" w:space="0" w:color="000000"/>
            </w:tcBorders>
            <w:shd w:val="clear" w:color="auto" w:fill="auto"/>
          </w:tcPr>
          <w:p w14:paraId="73F96747" w14:textId="77777777" w:rsidR="00BE233A" w:rsidRPr="00154018" w:rsidRDefault="00BE233A" w:rsidP="00BE233A">
            <w:pPr>
              <w:spacing w:after="0" w:line="240" w:lineRule="auto"/>
              <w:ind w:left="370" w:firstLine="0"/>
              <w:jc w:val="left"/>
              <w:rPr>
                <w:color w:val="auto"/>
                <w:sz w:val="24"/>
                <w:szCs w:val="24"/>
                <w:lang w:val="en-GB"/>
              </w:rPr>
            </w:pPr>
            <w:r w:rsidRPr="00154018">
              <w:rPr>
                <w:color w:val="auto"/>
                <w:sz w:val="24"/>
                <w:szCs w:val="24"/>
                <w:lang w:val="en-GB"/>
              </w:rPr>
              <w:t>3</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14:paraId="41FBF359" w14:textId="77777777" w:rsidR="00BE233A" w:rsidRPr="00154018" w:rsidRDefault="00BE233A" w:rsidP="00BE233A">
            <w:pPr>
              <w:spacing w:after="0" w:line="240" w:lineRule="auto"/>
              <w:ind w:left="370" w:firstLine="0"/>
              <w:jc w:val="left"/>
              <w:rPr>
                <w:color w:val="auto"/>
                <w:sz w:val="24"/>
                <w:szCs w:val="24"/>
                <w:lang w:val="en-GB"/>
              </w:rPr>
            </w:pPr>
            <w:r w:rsidRPr="00154018">
              <w:rPr>
                <w:color w:val="auto"/>
                <w:sz w:val="24"/>
                <w:szCs w:val="24"/>
                <w:lang w:val="en-GB"/>
              </w:rPr>
              <w:t>7(1)</w:t>
            </w: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79B36E2D" w14:textId="77777777" w:rsidR="00BE233A" w:rsidRPr="00154018" w:rsidRDefault="00BE233A" w:rsidP="00BE233A">
            <w:pPr>
              <w:spacing w:after="0" w:line="240" w:lineRule="auto"/>
              <w:ind w:left="370" w:firstLine="0"/>
              <w:jc w:val="left"/>
              <w:rPr>
                <w:color w:val="auto"/>
                <w:sz w:val="24"/>
                <w:szCs w:val="24"/>
                <w:lang w:val="en-GB"/>
              </w:rPr>
            </w:pPr>
            <w:r w:rsidRPr="00154018">
              <w:rPr>
                <w:color w:val="auto"/>
                <w:sz w:val="24"/>
                <w:szCs w:val="24"/>
              </w:rPr>
              <w:t>Excavation, removal, possession or licencing the removal of clay or sand deposits for commercial purposes without a valid licence issued by the Agency</w:t>
            </w:r>
          </w:p>
        </w:tc>
        <w:tc>
          <w:tcPr>
            <w:tcW w:w="2524" w:type="dxa"/>
            <w:tcBorders>
              <w:top w:val="single" w:sz="4" w:space="0" w:color="000000"/>
              <w:left w:val="single" w:sz="4" w:space="0" w:color="000000"/>
              <w:bottom w:val="single" w:sz="4" w:space="0" w:color="000000"/>
              <w:right w:val="single" w:sz="4" w:space="0" w:color="000000"/>
            </w:tcBorders>
            <w:shd w:val="clear" w:color="auto" w:fill="auto"/>
          </w:tcPr>
          <w:p w14:paraId="7396B42C" w14:textId="77777777" w:rsidR="00BE233A" w:rsidRPr="00154018" w:rsidRDefault="00BE233A" w:rsidP="00BE233A">
            <w:pPr>
              <w:spacing w:after="0" w:line="240" w:lineRule="auto"/>
              <w:ind w:left="370" w:firstLine="0"/>
              <w:jc w:val="left"/>
              <w:rPr>
                <w:color w:val="auto"/>
                <w:sz w:val="24"/>
                <w:szCs w:val="24"/>
                <w:lang w:val="en-GB"/>
              </w:rPr>
            </w:pPr>
            <w:r w:rsidRPr="00154018">
              <w:rPr>
                <w:color w:val="auto"/>
                <w:sz w:val="24"/>
                <w:szCs w:val="24"/>
                <w:lang w:val="en-GB"/>
              </w:rPr>
              <w:t>As per budget</w:t>
            </w:r>
          </w:p>
        </w:tc>
      </w:tr>
      <w:tr w:rsidR="00154018" w:rsidRPr="00154018" w14:paraId="44D026A1" w14:textId="77777777" w:rsidTr="005B09BD">
        <w:tc>
          <w:tcPr>
            <w:tcW w:w="754" w:type="dxa"/>
            <w:tcBorders>
              <w:top w:val="single" w:sz="4" w:space="0" w:color="000000"/>
              <w:left w:val="single" w:sz="4" w:space="0" w:color="000000"/>
              <w:bottom w:val="single" w:sz="4" w:space="0" w:color="000000"/>
              <w:right w:val="single" w:sz="4" w:space="0" w:color="000000"/>
            </w:tcBorders>
            <w:shd w:val="clear" w:color="auto" w:fill="auto"/>
          </w:tcPr>
          <w:p w14:paraId="294D16F2" w14:textId="77777777" w:rsidR="00BE233A" w:rsidRPr="00154018" w:rsidRDefault="00BE233A" w:rsidP="00BE233A">
            <w:pPr>
              <w:spacing w:after="0" w:line="240" w:lineRule="auto"/>
              <w:ind w:left="370" w:firstLine="0"/>
              <w:jc w:val="left"/>
              <w:rPr>
                <w:color w:val="auto"/>
                <w:sz w:val="24"/>
                <w:szCs w:val="24"/>
                <w:lang w:val="en-GB"/>
              </w:rPr>
            </w:pPr>
            <w:r w:rsidRPr="00154018">
              <w:rPr>
                <w:color w:val="auto"/>
                <w:sz w:val="24"/>
                <w:szCs w:val="24"/>
                <w:lang w:val="en-GB"/>
              </w:rPr>
              <w:t>4</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14:paraId="0D760D12" w14:textId="77777777" w:rsidR="00BE233A" w:rsidRPr="00154018" w:rsidRDefault="00BE233A" w:rsidP="00BE233A">
            <w:pPr>
              <w:spacing w:after="0" w:line="240" w:lineRule="auto"/>
              <w:ind w:left="370" w:firstLine="0"/>
              <w:jc w:val="left"/>
              <w:rPr>
                <w:color w:val="auto"/>
                <w:sz w:val="24"/>
                <w:szCs w:val="24"/>
                <w:lang w:val="en-GB"/>
              </w:rPr>
            </w:pPr>
            <w:r w:rsidRPr="00154018">
              <w:rPr>
                <w:color w:val="auto"/>
                <w:sz w:val="24"/>
                <w:szCs w:val="24"/>
                <w:lang w:val="en-GB"/>
              </w:rPr>
              <w:t>6</w:t>
            </w: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04E02623" w14:textId="77777777" w:rsidR="00BE233A" w:rsidRPr="00154018" w:rsidRDefault="00BE233A" w:rsidP="00BE233A">
            <w:pPr>
              <w:spacing w:after="0" w:line="240" w:lineRule="auto"/>
              <w:ind w:left="370" w:firstLine="0"/>
              <w:jc w:val="left"/>
              <w:rPr>
                <w:color w:val="auto"/>
                <w:sz w:val="24"/>
                <w:szCs w:val="24"/>
              </w:rPr>
            </w:pPr>
            <w:r w:rsidRPr="00154018">
              <w:rPr>
                <w:color w:val="auto"/>
                <w:sz w:val="24"/>
                <w:szCs w:val="24"/>
              </w:rPr>
              <w:t>Obstruction or impedement or refusal to comply with a request of an authorised person acting in the exercise of the functions conferred upon him or her by these by-laws.</w:t>
            </w:r>
          </w:p>
        </w:tc>
        <w:tc>
          <w:tcPr>
            <w:tcW w:w="2524" w:type="dxa"/>
            <w:tcBorders>
              <w:top w:val="single" w:sz="4" w:space="0" w:color="000000"/>
              <w:left w:val="single" w:sz="4" w:space="0" w:color="000000"/>
              <w:bottom w:val="single" w:sz="4" w:space="0" w:color="000000"/>
              <w:right w:val="single" w:sz="4" w:space="0" w:color="000000"/>
            </w:tcBorders>
            <w:shd w:val="clear" w:color="auto" w:fill="auto"/>
          </w:tcPr>
          <w:p w14:paraId="2623C1D7" w14:textId="77777777" w:rsidR="00BE233A" w:rsidRPr="00154018" w:rsidRDefault="00BE233A" w:rsidP="00BE233A">
            <w:pPr>
              <w:spacing w:after="0" w:line="240" w:lineRule="auto"/>
              <w:ind w:left="370" w:firstLine="0"/>
              <w:jc w:val="left"/>
              <w:rPr>
                <w:color w:val="auto"/>
                <w:sz w:val="24"/>
                <w:szCs w:val="24"/>
                <w:lang w:val="en-GB"/>
              </w:rPr>
            </w:pPr>
            <w:r w:rsidRPr="00154018">
              <w:rPr>
                <w:color w:val="auto"/>
                <w:sz w:val="24"/>
                <w:szCs w:val="24"/>
                <w:lang w:val="en-GB"/>
              </w:rPr>
              <w:t>As per budget</w:t>
            </w:r>
          </w:p>
        </w:tc>
      </w:tr>
    </w:tbl>
    <w:p w14:paraId="0066B9F2" w14:textId="77777777" w:rsidR="00BE233A" w:rsidRPr="00154018" w:rsidRDefault="00BE233A" w:rsidP="00BE233A">
      <w:pPr>
        <w:spacing w:after="0" w:line="240" w:lineRule="auto"/>
        <w:ind w:left="370" w:firstLine="0"/>
        <w:jc w:val="left"/>
        <w:rPr>
          <w:color w:val="auto"/>
          <w:sz w:val="24"/>
          <w:szCs w:val="24"/>
        </w:rPr>
      </w:pPr>
    </w:p>
    <w:p w14:paraId="7FF82904" w14:textId="77777777" w:rsidR="00BE233A" w:rsidRPr="00154018" w:rsidRDefault="00BE233A" w:rsidP="00BE233A">
      <w:pPr>
        <w:spacing w:after="0" w:line="240" w:lineRule="auto"/>
        <w:ind w:left="370" w:firstLine="0"/>
        <w:jc w:val="left"/>
        <w:rPr>
          <w:color w:val="auto"/>
          <w:sz w:val="24"/>
          <w:szCs w:val="24"/>
        </w:rPr>
      </w:pPr>
    </w:p>
    <w:p w14:paraId="50B2AC62" w14:textId="6E4A6FD2" w:rsidR="00717306" w:rsidRPr="00154018" w:rsidRDefault="00717306">
      <w:pPr>
        <w:spacing w:after="0" w:line="240" w:lineRule="auto"/>
        <w:ind w:left="370" w:firstLine="0"/>
        <w:jc w:val="left"/>
        <w:rPr>
          <w:color w:val="auto"/>
          <w:sz w:val="24"/>
          <w:szCs w:val="24"/>
        </w:rPr>
      </w:pPr>
    </w:p>
    <w:sectPr w:rsidR="00717306" w:rsidRPr="00154018">
      <w:pgSz w:w="12240" w:h="15840"/>
      <w:pgMar w:top="1491" w:right="1793" w:bottom="1660" w:left="18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5085BD" w14:textId="77777777" w:rsidR="006C2B0E" w:rsidRDefault="006C2B0E" w:rsidP="00A20A2F">
      <w:pPr>
        <w:spacing w:after="0" w:line="240" w:lineRule="auto"/>
      </w:pPr>
      <w:r>
        <w:separator/>
      </w:r>
    </w:p>
  </w:endnote>
  <w:endnote w:type="continuationSeparator" w:id="0">
    <w:p w14:paraId="2F5E0160" w14:textId="77777777" w:rsidR="006C2B0E" w:rsidRDefault="006C2B0E" w:rsidP="00A20A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C57C34" w14:textId="77777777" w:rsidR="006C2B0E" w:rsidRDefault="006C2B0E" w:rsidP="00A20A2F">
      <w:pPr>
        <w:spacing w:after="0" w:line="240" w:lineRule="auto"/>
      </w:pPr>
      <w:r>
        <w:separator/>
      </w:r>
    </w:p>
  </w:footnote>
  <w:footnote w:type="continuationSeparator" w:id="0">
    <w:p w14:paraId="5F86260E" w14:textId="77777777" w:rsidR="006C2B0E" w:rsidRDefault="006C2B0E" w:rsidP="00A20A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82134"/>
    <w:multiLevelType w:val="hybridMultilevel"/>
    <w:tmpl w:val="E81C352E"/>
    <w:lvl w:ilvl="0" w:tplc="983A6B9C">
      <w:start w:val="9"/>
      <w:numFmt w:val="decimal"/>
      <w:lvlText w:val="%1."/>
      <w:lvlJc w:val="left"/>
      <w:pPr>
        <w:ind w:left="37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D750B9FA">
      <w:start w:val="1"/>
      <w:numFmt w:val="lowerLetter"/>
      <w:lvlText w:val="%2"/>
      <w:lvlJc w:val="left"/>
      <w:pPr>
        <w:ind w:left="145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4C408502">
      <w:start w:val="1"/>
      <w:numFmt w:val="lowerRoman"/>
      <w:lvlText w:val="%3"/>
      <w:lvlJc w:val="left"/>
      <w:pPr>
        <w:ind w:left="217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2F7403B6">
      <w:start w:val="1"/>
      <w:numFmt w:val="decimal"/>
      <w:lvlText w:val="%4"/>
      <w:lvlJc w:val="left"/>
      <w:pPr>
        <w:ind w:left="289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D83AC02C">
      <w:start w:val="1"/>
      <w:numFmt w:val="lowerLetter"/>
      <w:lvlText w:val="%5"/>
      <w:lvlJc w:val="left"/>
      <w:pPr>
        <w:ind w:left="361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EB38819E">
      <w:start w:val="1"/>
      <w:numFmt w:val="lowerRoman"/>
      <w:lvlText w:val="%6"/>
      <w:lvlJc w:val="left"/>
      <w:pPr>
        <w:ind w:left="433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F6EA24DE">
      <w:start w:val="1"/>
      <w:numFmt w:val="decimal"/>
      <w:lvlText w:val="%7"/>
      <w:lvlJc w:val="left"/>
      <w:pPr>
        <w:ind w:left="505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C3065BB2">
      <w:start w:val="1"/>
      <w:numFmt w:val="lowerLetter"/>
      <w:lvlText w:val="%8"/>
      <w:lvlJc w:val="left"/>
      <w:pPr>
        <w:ind w:left="577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220C6DAA">
      <w:start w:val="1"/>
      <w:numFmt w:val="lowerRoman"/>
      <w:lvlText w:val="%9"/>
      <w:lvlJc w:val="left"/>
      <w:pPr>
        <w:ind w:left="649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1" w15:restartNumberingAfterBreak="0">
    <w:nsid w:val="34AB5175"/>
    <w:multiLevelType w:val="hybridMultilevel"/>
    <w:tmpl w:val="90D0F3D0"/>
    <w:lvl w:ilvl="0" w:tplc="F2FAF21C">
      <w:start w:val="2"/>
      <w:numFmt w:val="decimal"/>
      <w:lvlText w:val="(%1)"/>
      <w:lvlJc w:val="left"/>
      <w:pPr>
        <w:ind w:left="1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D9FA07A4">
      <w:start w:val="1"/>
      <w:numFmt w:val="lowerLetter"/>
      <w:lvlText w:val="%2"/>
      <w:lvlJc w:val="left"/>
      <w:pPr>
        <w:ind w:left="10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8020F4CA">
      <w:start w:val="1"/>
      <w:numFmt w:val="lowerRoman"/>
      <w:lvlText w:val="%3"/>
      <w:lvlJc w:val="left"/>
      <w:pPr>
        <w:ind w:left="18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807C9F48">
      <w:start w:val="1"/>
      <w:numFmt w:val="decimal"/>
      <w:lvlText w:val="%4"/>
      <w:lvlJc w:val="left"/>
      <w:pPr>
        <w:ind w:left="25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10F26686">
      <w:start w:val="1"/>
      <w:numFmt w:val="lowerLetter"/>
      <w:lvlText w:val="%5"/>
      <w:lvlJc w:val="left"/>
      <w:pPr>
        <w:ind w:left="324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A942D6F4">
      <w:start w:val="1"/>
      <w:numFmt w:val="lowerRoman"/>
      <w:lvlText w:val="%6"/>
      <w:lvlJc w:val="left"/>
      <w:pPr>
        <w:ind w:left="39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E72E84A0">
      <w:start w:val="1"/>
      <w:numFmt w:val="decimal"/>
      <w:lvlText w:val="%7"/>
      <w:lvlJc w:val="left"/>
      <w:pPr>
        <w:ind w:left="46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782835AA">
      <w:start w:val="1"/>
      <w:numFmt w:val="lowerLetter"/>
      <w:lvlText w:val="%8"/>
      <w:lvlJc w:val="left"/>
      <w:pPr>
        <w:ind w:left="54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0E320766">
      <w:start w:val="1"/>
      <w:numFmt w:val="lowerRoman"/>
      <w:lvlText w:val="%9"/>
      <w:lvlJc w:val="left"/>
      <w:pPr>
        <w:ind w:left="61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2" w15:restartNumberingAfterBreak="0">
    <w:nsid w:val="353B510A"/>
    <w:multiLevelType w:val="hybridMultilevel"/>
    <w:tmpl w:val="57DC1D86"/>
    <w:lvl w:ilvl="0" w:tplc="132E2DA4">
      <w:start w:val="1"/>
      <w:numFmt w:val="lowerLetter"/>
      <w:lvlText w:val="(%1)"/>
      <w:lvlJc w:val="left"/>
      <w:pPr>
        <w:ind w:left="403"/>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4CDE3012">
      <w:start w:val="1"/>
      <w:numFmt w:val="lowerLetter"/>
      <w:lvlText w:val="%2"/>
      <w:lvlJc w:val="left"/>
      <w:pPr>
        <w:ind w:left="10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958248AE">
      <w:start w:val="1"/>
      <w:numFmt w:val="lowerRoman"/>
      <w:lvlText w:val="%3"/>
      <w:lvlJc w:val="left"/>
      <w:pPr>
        <w:ind w:left="18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9F0650EE">
      <w:start w:val="1"/>
      <w:numFmt w:val="decimal"/>
      <w:lvlText w:val="%4"/>
      <w:lvlJc w:val="left"/>
      <w:pPr>
        <w:ind w:left="25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3446D3CE">
      <w:start w:val="1"/>
      <w:numFmt w:val="lowerLetter"/>
      <w:lvlText w:val="%5"/>
      <w:lvlJc w:val="left"/>
      <w:pPr>
        <w:ind w:left="324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29AE5B98">
      <w:start w:val="1"/>
      <w:numFmt w:val="lowerRoman"/>
      <w:lvlText w:val="%6"/>
      <w:lvlJc w:val="left"/>
      <w:pPr>
        <w:ind w:left="39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3F2E3F02">
      <w:start w:val="1"/>
      <w:numFmt w:val="decimal"/>
      <w:lvlText w:val="%7"/>
      <w:lvlJc w:val="left"/>
      <w:pPr>
        <w:ind w:left="46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A290E2FC">
      <w:start w:val="1"/>
      <w:numFmt w:val="lowerLetter"/>
      <w:lvlText w:val="%8"/>
      <w:lvlJc w:val="left"/>
      <w:pPr>
        <w:ind w:left="54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5BF68190">
      <w:start w:val="1"/>
      <w:numFmt w:val="lowerRoman"/>
      <w:lvlText w:val="%9"/>
      <w:lvlJc w:val="left"/>
      <w:pPr>
        <w:ind w:left="61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3" w15:restartNumberingAfterBreak="0">
    <w:nsid w:val="435D7B30"/>
    <w:multiLevelType w:val="hybridMultilevel"/>
    <w:tmpl w:val="8C120B8C"/>
    <w:lvl w:ilvl="0" w:tplc="5FCA1D6E">
      <w:start w:val="1"/>
      <w:numFmt w:val="decimal"/>
      <w:lvlText w:val="%1."/>
      <w:lvlJc w:val="left"/>
      <w:pPr>
        <w:ind w:left="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87A66C02">
      <w:start w:val="1"/>
      <w:numFmt w:val="lowerLetter"/>
      <w:lvlText w:val="%2"/>
      <w:lvlJc w:val="left"/>
      <w:pPr>
        <w:ind w:left="10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28824926">
      <w:start w:val="1"/>
      <w:numFmt w:val="lowerRoman"/>
      <w:lvlText w:val="%3"/>
      <w:lvlJc w:val="left"/>
      <w:pPr>
        <w:ind w:left="18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AD983786">
      <w:start w:val="1"/>
      <w:numFmt w:val="decimal"/>
      <w:lvlText w:val="%4"/>
      <w:lvlJc w:val="left"/>
      <w:pPr>
        <w:ind w:left="25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9718F2B0">
      <w:start w:val="1"/>
      <w:numFmt w:val="lowerLetter"/>
      <w:lvlText w:val="%5"/>
      <w:lvlJc w:val="left"/>
      <w:pPr>
        <w:ind w:left="324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EE7482E6">
      <w:start w:val="1"/>
      <w:numFmt w:val="lowerRoman"/>
      <w:lvlText w:val="%6"/>
      <w:lvlJc w:val="left"/>
      <w:pPr>
        <w:ind w:left="39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2A8829CE">
      <w:start w:val="1"/>
      <w:numFmt w:val="decimal"/>
      <w:lvlText w:val="%7"/>
      <w:lvlJc w:val="left"/>
      <w:pPr>
        <w:ind w:left="46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0FEC50BE">
      <w:start w:val="1"/>
      <w:numFmt w:val="lowerLetter"/>
      <w:lvlText w:val="%8"/>
      <w:lvlJc w:val="left"/>
      <w:pPr>
        <w:ind w:left="54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F89C373E">
      <w:start w:val="1"/>
      <w:numFmt w:val="lowerRoman"/>
      <w:lvlText w:val="%9"/>
      <w:lvlJc w:val="left"/>
      <w:pPr>
        <w:ind w:left="61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4" w15:restartNumberingAfterBreak="0">
    <w:nsid w:val="573E293C"/>
    <w:multiLevelType w:val="hybridMultilevel"/>
    <w:tmpl w:val="24D8EFAC"/>
    <w:lvl w:ilvl="0" w:tplc="3E84BA72">
      <w:start w:val="2"/>
      <w:numFmt w:val="decimal"/>
      <w:lvlText w:val="(%1)"/>
      <w:lvlJc w:val="left"/>
      <w:pPr>
        <w:ind w:left="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28DAB8FA">
      <w:start w:val="1"/>
      <w:numFmt w:val="lowerLetter"/>
      <w:lvlText w:val="%2"/>
      <w:lvlJc w:val="left"/>
      <w:pPr>
        <w:ind w:left="10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DEDE8D2A">
      <w:start w:val="1"/>
      <w:numFmt w:val="lowerRoman"/>
      <w:lvlText w:val="%3"/>
      <w:lvlJc w:val="left"/>
      <w:pPr>
        <w:ind w:left="18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ED5CA4D2">
      <w:start w:val="1"/>
      <w:numFmt w:val="decimal"/>
      <w:lvlText w:val="%4"/>
      <w:lvlJc w:val="left"/>
      <w:pPr>
        <w:ind w:left="25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74F8DE76">
      <w:start w:val="1"/>
      <w:numFmt w:val="lowerLetter"/>
      <w:lvlText w:val="%5"/>
      <w:lvlJc w:val="left"/>
      <w:pPr>
        <w:ind w:left="324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FD28922E">
      <w:start w:val="1"/>
      <w:numFmt w:val="lowerRoman"/>
      <w:lvlText w:val="%6"/>
      <w:lvlJc w:val="left"/>
      <w:pPr>
        <w:ind w:left="39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525E3806">
      <w:start w:val="1"/>
      <w:numFmt w:val="decimal"/>
      <w:lvlText w:val="%7"/>
      <w:lvlJc w:val="left"/>
      <w:pPr>
        <w:ind w:left="46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8D2A0344">
      <w:start w:val="1"/>
      <w:numFmt w:val="lowerLetter"/>
      <w:lvlText w:val="%8"/>
      <w:lvlJc w:val="left"/>
      <w:pPr>
        <w:ind w:left="54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8B6E9FC2">
      <w:start w:val="1"/>
      <w:numFmt w:val="lowerRoman"/>
      <w:lvlText w:val="%9"/>
      <w:lvlJc w:val="left"/>
      <w:pPr>
        <w:ind w:left="61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5" w15:restartNumberingAfterBreak="0">
    <w:nsid w:val="5D9432C6"/>
    <w:multiLevelType w:val="hybridMultilevel"/>
    <w:tmpl w:val="2D72D99E"/>
    <w:lvl w:ilvl="0" w:tplc="29C6D840">
      <w:start w:val="1"/>
      <w:numFmt w:val="decimal"/>
      <w:lvlText w:val="%1."/>
      <w:lvlJc w:val="left"/>
      <w:pPr>
        <w:ind w:left="7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B0509EE6">
      <w:start w:val="1"/>
      <w:numFmt w:val="lowerLetter"/>
      <w:lvlText w:val="%2"/>
      <w:lvlJc w:val="left"/>
      <w:pPr>
        <w:ind w:left="144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7B749132">
      <w:start w:val="1"/>
      <w:numFmt w:val="lowerRoman"/>
      <w:lvlText w:val="%3"/>
      <w:lvlJc w:val="left"/>
      <w:pPr>
        <w:ind w:left="21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AE022188">
      <w:start w:val="1"/>
      <w:numFmt w:val="decimal"/>
      <w:lvlText w:val="%4"/>
      <w:lvlJc w:val="left"/>
      <w:pPr>
        <w:ind w:left="28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A25ADA70">
      <w:start w:val="1"/>
      <w:numFmt w:val="lowerLetter"/>
      <w:lvlText w:val="%5"/>
      <w:lvlJc w:val="left"/>
      <w:pPr>
        <w:ind w:left="36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A5F8B3CC">
      <w:start w:val="1"/>
      <w:numFmt w:val="lowerRoman"/>
      <w:lvlText w:val="%6"/>
      <w:lvlJc w:val="left"/>
      <w:pPr>
        <w:ind w:left="43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20FCE550">
      <w:start w:val="1"/>
      <w:numFmt w:val="decimal"/>
      <w:lvlText w:val="%7"/>
      <w:lvlJc w:val="left"/>
      <w:pPr>
        <w:ind w:left="504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DA82517C">
      <w:start w:val="1"/>
      <w:numFmt w:val="lowerLetter"/>
      <w:lvlText w:val="%8"/>
      <w:lvlJc w:val="left"/>
      <w:pPr>
        <w:ind w:left="57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8F0C255C">
      <w:start w:val="1"/>
      <w:numFmt w:val="lowerRoman"/>
      <w:lvlText w:val="%9"/>
      <w:lvlJc w:val="left"/>
      <w:pPr>
        <w:ind w:left="64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6" w15:restartNumberingAfterBreak="0">
    <w:nsid w:val="6AAA3E7B"/>
    <w:multiLevelType w:val="hybridMultilevel"/>
    <w:tmpl w:val="6852B290"/>
    <w:lvl w:ilvl="0" w:tplc="C57CC964">
      <w:start w:val="1"/>
      <w:numFmt w:val="decimal"/>
      <w:lvlText w:val="%1"/>
      <w:lvlJc w:val="left"/>
      <w:pPr>
        <w:ind w:left="3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844AADA2">
      <w:start w:val="1"/>
      <w:numFmt w:val="lowerLetter"/>
      <w:lvlText w:val="(%2)"/>
      <w:lvlJc w:val="left"/>
      <w:pPr>
        <w:ind w:left="12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A88EE2B8">
      <w:start w:val="1"/>
      <w:numFmt w:val="lowerRoman"/>
      <w:lvlText w:val="%3"/>
      <w:lvlJc w:val="left"/>
      <w:pPr>
        <w:ind w:left="186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5B82DCFA">
      <w:start w:val="1"/>
      <w:numFmt w:val="decimal"/>
      <w:lvlText w:val="%4"/>
      <w:lvlJc w:val="left"/>
      <w:pPr>
        <w:ind w:left="258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F1D2B90E">
      <w:start w:val="1"/>
      <w:numFmt w:val="lowerLetter"/>
      <w:lvlText w:val="%5"/>
      <w:lvlJc w:val="left"/>
      <w:pPr>
        <w:ind w:left="330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FBE05922">
      <w:start w:val="1"/>
      <w:numFmt w:val="lowerRoman"/>
      <w:lvlText w:val="%6"/>
      <w:lvlJc w:val="left"/>
      <w:pPr>
        <w:ind w:left="402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D4F204BE">
      <w:start w:val="1"/>
      <w:numFmt w:val="decimal"/>
      <w:lvlText w:val="%7"/>
      <w:lvlJc w:val="left"/>
      <w:pPr>
        <w:ind w:left="474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41F250F4">
      <w:start w:val="1"/>
      <w:numFmt w:val="lowerLetter"/>
      <w:lvlText w:val="%8"/>
      <w:lvlJc w:val="left"/>
      <w:pPr>
        <w:ind w:left="546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24121806">
      <w:start w:val="1"/>
      <w:numFmt w:val="lowerRoman"/>
      <w:lvlText w:val="%9"/>
      <w:lvlJc w:val="left"/>
      <w:pPr>
        <w:ind w:left="6185"/>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7" w15:restartNumberingAfterBreak="0">
    <w:nsid w:val="729520E3"/>
    <w:multiLevelType w:val="hybridMultilevel"/>
    <w:tmpl w:val="9CA01D8A"/>
    <w:lvl w:ilvl="0" w:tplc="9936503E">
      <w:start w:val="2"/>
      <w:numFmt w:val="decimal"/>
      <w:lvlText w:val="(%1)"/>
      <w:lvlJc w:val="left"/>
      <w:pPr>
        <w:ind w:left="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CBCCF4C8">
      <w:start w:val="1"/>
      <w:numFmt w:val="lowerLetter"/>
      <w:lvlText w:val="%2"/>
      <w:lvlJc w:val="left"/>
      <w:pPr>
        <w:ind w:left="10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42B8F3A6">
      <w:start w:val="1"/>
      <w:numFmt w:val="lowerRoman"/>
      <w:lvlText w:val="%3"/>
      <w:lvlJc w:val="left"/>
      <w:pPr>
        <w:ind w:left="18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AC500DC0">
      <w:start w:val="1"/>
      <w:numFmt w:val="decimal"/>
      <w:lvlText w:val="%4"/>
      <w:lvlJc w:val="left"/>
      <w:pPr>
        <w:ind w:left="25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F2C89310">
      <w:start w:val="1"/>
      <w:numFmt w:val="lowerLetter"/>
      <w:lvlText w:val="%5"/>
      <w:lvlJc w:val="left"/>
      <w:pPr>
        <w:ind w:left="324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77A466EC">
      <w:start w:val="1"/>
      <w:numFmt w:val="lowerRoman"/>
      <w:lvlText w:val="%6"/>
      <w:lvlJc w:val="left"/>
      <w:pPr>
        <w:ind w:left="39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CC8CA418">
      <w:start w:val="1"/>
      <w:numFmt w:val="decimal"/>
      <w:lvlText w:val="%7"/>
      <w:lvlJc w:val="left"/>
      <w:pPr>
        <w:ind w:left="46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E0583094">
      <w:start w:val="1"/>
      <w:numFmt w:val="lowerLetter"/>
      <w:lvlText w:val="%8"/>
      <w:lvlJc w:val="left"/>
      <w:pPr>
        <w:ind w:left="54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F28EF206">
      <w:start w:val="1"/>
      <w:numFmt w:val="lowerRoman"/>
      <w:lvlText w:val="%9"/>
      <w:lvlJc w:val="left"/>
      <w:pPr>
        <w:ind w:left="61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num w:numId="1">
    <w:abstractNumId w:val="5"/>
  </w:num>
  <w:num w:numId="2">
    <w:abstractNumId w:val="3"/>
  </w:num>
  <w:num w:numId="3">
    <w:abstractNumId w:val="6"/>
  </w:num>
  <w:num w:numId="4">
    <w:abstractNumId w:val="7"/>
  </w:num>
  <w:num w:numId="5">
    <w:abstractNumId w:val="1"/>
  </w:num>
  <w:num w:numId="6">
    <w:abstractNumId w:val="0"/>
  </w:num>
  <w:num w:numId="7">
    <w:abstractNumId w:val="4"/>
  </w:num>
  <w:num w:numId="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p">
    <w15:presenceInfo w15:providerId="Windows Live" w15:userId="4bb7ba23c01db04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306"/>
    <w:rsid w:val="00154018"/>
    <w:rsid w:val="001F4018"/>
    <w:rsid w:val="002A4C84"/>
    <w:rsid w:val="00326604"/>
    <w:rsid w:val="003911AE"/>
    <w:rsid w:val="0049103D"/>
    <w:rsid w:val="004B52E3"/>
    <w:rsid w:val="004F2929"/>
    <w:rsid w:val="00590870"/>
    <w:rsid w:val="006131AD"/>
    <w:rsid w:val="006C2B0E"/>
    <w:rsid w:val="00717306"/>
    <w:rsid w:val="00892D46"/>
    <w:rsid w:val="008E6569"/>
    <w:rsid w:val="009864DC"/>
    <w:rsid w:val="00A20A2F"/>
    <w:rsid w:val="00A34B31"/>
    <w:rsid w:val="00A54C6D"/>
    <w:rsid w:val="00AE25B6"/>
    <w:rsid w:val="00AF53FF"/>
    <w:rsid w:val="00BE233A"/>
    <w:rsid w:val="00C64990"/>
    <w:rsid w:val="00CF2166"/>
    <w:rsid w:val="00DB0A72"/>
    <w:rsid w:val="00DF20F2"/>
    <w:rsid w:val="00F35793"/>
    <w:rsid w:val="00FE52D9"/>
  </w:rsids>
  <m:mathPr>
    <m:mathFont m:val="Cambria Math"/>
    <m:brkBin m:val="before"/>
    <m:brkBinSub m:val="--"/>
    <m:smallFrac m:val="0"/>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11B9A"/>
  <w15:docId w15:val="{50C18CAA-2737-452C-A22F-472EBFF2A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ZW" w:eastAsia="en-Z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76" w:line="276" w:lineRule="auto"/>
      <w:ind w:left="-5" w:hanging="10"/>
      <w:jc w:val="both"/>
    </w:pPr>
    <w:rPr>
      <w:rFonts w:ascii="Times New Roman" w:eastAsia="Times New Roman" w:hAnsi="Times New Roman" w:cs="Times New Roman"/>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892D46"/>
    <w:pPr>
      <w:spacing w:after="0" w:line="240" w:lineRule="auto"/>
    </w:pPr>
    <w:rPr>
      <w:rFonts w:ascii="Times New Roman" w:eastAsia="Times New Roman" w:hAnsi="Times New Roman" w:cs="Times New Roman"/>
      <w:color w:val="000000"/>
    </w:rPr>
  </w:style>
  <w:style w:type="paragraph" w:styleId="BalloonText">
    <w:name w:val="Balloon Text"/>
    <w:basedOn w:val="Normal"/>
    <w:link w:val="BalloonTextChar"/>
    <w:uiPriority w:val="99"/>
    <w:semiHidden/>
    <w:unhideWhenUsed/>
    <w:rsid w:val="00892D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2D46"/>
    <w:rPr>
      <w:rFonts w:ascii="Segoe UI" w:eastAsia="Times New Roman" w:hAnsi="Segoe UI" w:cs="Segoe UI"/>
      <w:color w:val="000000"/>
      <w:sz w:val="18"/>
      <w:szCs w:val="18"/>
    </w:rPr>
  </w:style>
  <w:style w:type="paragraph" w:styleId="ListParagraph">
    <w:name w:val="List Paragraph"/>
    <w:basedOn w:val="Normal"/>
    <w:uiPriority w:val="34"/>
    <w:qFormat/>
    <w:rsid w:val="001F4018"/>
    <w:pPr>
      <w:ind w:left="720"/>
      <w:contextualSpacing/>
    </w:pPr>
  </w:style>
  <w:style w:type="paragraph" w:customStyle="1" w:styleId="lrpara-a">
    <w:name w:val="lr para-a"/>
    <w:basedOn w:val="Normal"/>
    <w:qFormat/>
    <w:rsid w:val="003911AE"/>
    <w:pPr>
      <w:tabs>
        <w:tab w:val="right" w:pos="680"/>
        <w:tab w:val="left" w:pos="822"/>
        <w:tab w:val="left" w:pos="1276"/>
      </w:tabs>
      <w:spacing w:after="80" w:line="300" w:lineRule="exact"/>
      <w:ind w:left="822" w:hanging="822"/>
    </w:pPr>
    <w:rPr>
      <w:color w:val="auto"/>
      <w:szCs w:val="20"/>
      <w:lang w:val="en-GB" w:eastAsia="en-US"/>
    </w:rPr>
  </w:style>
  <w:style w:type="character" w:styleId="Hyperlink">
    <w:name w:val="Hyperlink"/>
    <w:basedOn w:val="DefaultParagraphFont"/>
    <w:uiPriority w:val="99"/>
    <w:unhideWhenUsed/>
    <w:rsid w:val="00AE25B6"/>
    <w:rPr>
      <w:color w:val="0563C1" w:themeColor="hyperlink"/>
      <w:u w:val="single"/>
    </w:rPr>
  </w:style>
  <w:style w:type="character" w:styleId="CommentReference">
    <w:name w:val="annotation reference"/>
    <w:basedOn w:val="DefaultParagraphFont"/>
    <w:uiPriority w:val="99"/>
    <w:semiHidden/>
    <w:unhideWhenUsed/>
    <w:rsid w:val="00A20A2F"/>
    <w:rPr>
      <w:sz w:val="16"/>
      <w:szCs w:val="16"/>
    </w:rPr>
  </w:style>
  <w:style w:type="paragraph" w:styleId="CommentText">
    <w:name w:val="annotation text"/>
    <w:basedOn w:val="Normal"/>
    <w:link w:val="CommentTextChar"/>
    <w:uiPriority w:val="99"/>
    <w:semiHidden/>
    <w:unhideWhenUsed/>
    <w:rsid w:val="00A20A2F"/>
    <w:pPr>
      <w:spacing w:line="240" w:lineRule="auto"/>
    </w:pPr>
    <w:rPr>
      <w:sz w:val="20"/>
      <w:szCs w:val="20"/>
    </w:rPr>
  </w:style>
  <w:style w:type="character" w:customStyle="1" w:styleId="CommentTextChar">
    <w:name w:val="Comment Text Char"/>
    <w:basedOn w:val="DefaultParagraphFont"/>
    <w:link w:val="CommentText"/>
    <w:uiPriority w:val="99"/>
    <w:semiHidden/>
    <w:rsid w:val="00A20A2F"/>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A20A2F"/>
    <w:rPr>
      <w:b/>
      <w:bCs/>
    </w:rPr>
  </w:style>
  <w:style w:type="character" w:customStyle="1" w:styleId="CommentSubjectChar">
    <w:name w:val="Comment Subject Char"/>
    <w:basedOn w:val="CommentTextChar"/>
    <w:link w:val="CommentSubject"/>
    <w:uiPriority w:val="99"/>
    <w:semiHidden/>
    <w:rsid w:val="00A20A2F"/>
    <w:rPr>
      <w:rFonts w:ascii="Times New Roman" w:eastAsia="Times New Roman" w:hAnsi="Times New Roman" w:cs="Times New Roman"/>
      <w:b/>
      <w:bCs/>
      <w:color w:val="000000"/>
      <w:sz w:val="20"/>
      <w:szCs w:val="20"/>
    </w:rPr>
  </w:style>
  <w:style w:type="paragraph" w:styleId="Header">
    <w:name w:val="header"/>
    <w:basedOn w:val="Normal"/>
    <w:link w:val="HeaderChar"/>
    <w:uiPriority w:val="99"/>
    <w:unhideWhenUsed/>
    <w:rsid w:val="00A20A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0A2F"/>
    <w:rPr>
      <w:rFonts w:ascii="Times New Roman" w:eastAsia="Times New Roman" w:hAnsi="Times New Roman" w:cs="Times New Roman"/>
      <w:color w:val="000000"/>
    </w:rPr>
  </w:style>
  <w:style w:type="paragraph" w:styleId="Footer">
    <w:name w:val="footer"/>
    <w:basedOn w:val="Normal"/>
    <w:link w:val="FooterChar"/>
    <w:uiPriority w:val="99"/>
    <w:unhideWhenUsed/>
    <w:rsid w:val="00A20A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0A2F"/>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6</Pages>
  <Words>1217</Words>
  <Characters>6938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Muchena</dc:creator>
  <cp:keywords/>
  <cp:lastModifiedBy>hp</cp:lastModifiedBy>
  <cp:revision>10</cp:revision>
  <cp:lastPrinted>2022-11-16T17:26:00Z</cp:lastPrinted>
  <dcterms:created xsi:type="dcterms:W3CDTF">2022-11-14T18:19:00Z</dcterms:created>
  <dcterms:modified xsi:type="dcterms:W3CDTF">2022-11-16T17:33:00Z</dcterms:modified>
</cp:coreProperties>
</file>